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ABF" w:rsidRPr="00902FDE" w:rsidRDefault="00722169"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Jeremy Spaeder</w:t>
      </w:r>
    </w:p>
    <w:p w:rsidR="00722169" w:rsidRPr="00902FDE" w:rsidRDefault="00722169"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AP Language &amp; Composition – Period 2</w:t>
      </w:r>
    </w:p>
    <w:p w:rsidR="00722169" w:rsidRPr="00902FDE" w:rsidRDefault="00722169"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May 12, 2009</w:t>
      </w:r>
    </w:p>
    <w:p w:rsidR="00722169" w:rsidRPr="00902FDE" w:rsidRDefault="00722169" w:rsidP="00A26CD3">
      <w:pPr>
        <w:spacing w:after="0" w:line="480" w:lineRule="auto"/>
        <w:jc w:val="center"/>
        <w:rPr>
          <w:rFonts w:ascii="Times New Roman" w:hAnsi="Times New Roman" w:cs="Times New Roman"/>
          <w:sz w:val="24"/>
          <w:szCs w:val="24"/>
        </w:rPr>
      </w:pPr>
      <w:r w:rsidRPr="00902FDE">
        <w:rPr>
          <w:rFonts w:ascii="Times New Roman" w:hAnsi="Times New Roman" w:cs="Times New Roman"/>
          <w:sz w:val="24"/>
          <w:szCs w:val="24"/>
        </w:rPr>
        <w:t xml:space="preserve">Restoring America’s </w:t>
      </w:r>
      <w:r w:rsidR="00215ADD" w:rsidRPr="00902FDE">
        <w:rPr>
          <w:rFonts w:ascii="Times New Roman" w:hAnsi="Times New Roman" w:cs="Times New Roman"/>
          <w:sz w:val="24"/>
          <w:szCs w:val="24"/>
        </w:rPr>
        <w:t>Past</w:t>
      </w:r>
      <w:r w:rsidRPr="00902FDE">
        <w:rPr>
          <w:rFonts w:ascii="Times New Roman" w:hAnsi="Times New Roman" w:cs="Times New Roman"/>
          <w:sz w:val="24"/>
          <w:szCs w:val="24"/>
        </w:rPr>
        <w:t>ime</w:t>
      </w:r>
    </w:p>
    <w:p w:rsidR="00722169" w:rsidRPr="00902FDE" w:rsidRDefault="00722169"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ab/>
      </w:r>
      <w:r w:rsidR="009F362E" w:rsidRPr="00902FDE">
        <w:rPr>
          <w:rFonts w:ascii="Times New Roman" w:hAnsi="Times New Roman" w:cs="Times New Roman"/>
          <w:i/>
          <w:sz w:val="24"/>
          <w:szCs w:val="24"/>
        </w:rPr>
        <w:t>(Section I)</w:t>
      </w:r>
      <w:r w:rsidR="009F362E" w:rsidRPr="00902FDE">
        <w:rPr>
          <w:rFonts w:ascii="Times New Roman" w:hAnsi="Times New Roman" w:cs="Times New Roman"/>
          <w:sz w:val="24"/>
          <w:szCs w:val="24"/>
        </w:rPr>
        <w:t xml:space="preserve"> </w:t>
      </w:r>
      <w:r w:rsidRPr="00902FDE">
        <w:rPr>
          <w:rFonts w:ascii="Times New Roman" w:hAnsi="Times New Roman" w:cs="Times New Roman"/>
          <w:sz w:val="24"/>
          <w:szCs w:val="24"/>
        </w:rPr>
        <w:t>Between the historic</w:t>
      </w:r>
      <w:r w:rsidR="00215ADD" w:rsidRPr="00902FDE">
        <w:rPr>
          <w:rFonts w:ascii="Times New Roman" w:hAnsi="Times New Roman" w:cs="Times New Roman"/>
          <w:sz w:val="24"/>
          <w:szCs w:val="24"/>
        </w:rPr>
        <w:t xml:space="preserve">al players, immaculate records, and the smell of sweaty socks and chewing tobacco stands a gloomy cloud over the sport of baseball. In recent years, a period known as the Steroid Era has captured the magic and excitement of baseball and turned the sport into a wasteland of cheating, lying, and despair. Aside from steroids, other contributing factors </w:t>
      </w:r>
      <w:r w:rsidR="00237291" w:rsidRPr="00902FDE">
        <w:rPr>
          <w:rFonts w:ascii="Times New Roman" w:hAnsi="Times New Roman" w:cs="Times New Roman"/>
          <w:sz w:val="24"/>
          <w:szCs w:val="24"/>
        </w:rPr>
        <w:t>such</w:t>
      </w:r>
      <w:r w:rsidR="00397DCD" w:rsidRPr="00902FDE">
        <w:rPr>
          <w:rFonts w:ascii="Times New Roman" w:hAnsi="Times New Roman" w:cs="Times New Roman"/>
          <w:sz w:val="24"/>
          <w:szCs w:val="24"/>
        </w:rPr>
        <w:t xml:space="preserve"> </w:t>
      </w:r>
      <w:r w:rsidR="00237291" w:rsidRPr="00902FDE">
        <w:rPr>
          <w:rFonts w:ascii="Times New Roman" w:hAnsi="Times New Roman" w:cs="Times New Roman"/>
          <w:sz w:val="24"/>
          <w:szCs w:val="24"/>
        </w:rPr>
        <w:t xml:space="preserve">as free agency and large payrolls </w:t>
      </w:r>
      <w:r w:rsidR="00215ADD" w:rsidRPr="00902FDE">
        <w:rPr>
          <w:rFonts w:ascii="Times New Roman" w:hAnsi="Times New Roman" w:cs="Times New Roman"/>
          <w:sz w:val="24"/>
          <w:szCs w:val="24"/>
        </w:rPr>
        <w:t xml:space="preserve">have made baseball much less </w:t>
      </w:r>
      <w:r w:rsidR="00032DF3" w:rsidRPr="00902FDE">
        <w:rPr>
          <w:rFonts w:ascii="Times New Roman" w:hAnsi="Times New Roman" w:cs="Times New Roman"/>
          <w:sz w:val="24"/>
          <w:szCs w:val="24"/>
        </w:rPr>
        <w:t>genuine</w:t>
      </w:r>
      <w:r w:rsidR="00215ADD" w:rsidRPr="00902FDE">
        <w:rPr>
          <w:rFonts w:ascii="Times New Roman" w:hAnsi="Times New Roman" w:cs="Times New Roman"/>
          <w:sz w:val="24"/>
          <w:szCs w:val="24"/>
        </w:rPr>
        <w:t xml:space="preserve"> than it once was. </w:t>
      </w:r>
    </w:p>
    <w:p w:rsidR="005921AE" w:rsidRPr="00902FDE" w:rsidRDefault="00215ADD"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ab/>
      </w:r>
      <w:r w:rsidR="009F362E" w:rsidRPr="00902FDE">
        <w:rPr>
          <w:rFonts w:ascii="Times New Roman" w:hAnsi="Times New Roman" w:cs="Times New Roman"/>
          <w:i/>
          <w:sz w:val="24"/>
          <w:szCs w:val="24"/>
        </w:rPr>
        <w:t>(Section II)</w:t>
      </w:r>
      <w:r w:rsidR="009F362E" w:rsidRPr="00902FDE">
        <w:rPr>
          <w:rFonts w:ascii="Times New Roman" w:hAnsi="Times New Roman" w:cs="Times New Roman"/>
          <w:sz w:val="24"/>
          <w:szCs w:val="24"/>
        </w:rPr>
        <w:t xml:space="preserve"> </w:t>
      </w:r>
      <w:r w:rsidR="005921AE" w:rsidRPr="00902FDE">
        <w:rPr>
          <w:rFonts w:ascii="Times New Roman" w:hAnsi="Times New Roman" w:cs="Times New Roman"/>
          <w:sz w:val="24"/>
          <w:szCs w:val="24"/>
        </w:rPr>
        <w:t>Steroids have become the dark face of baseball, but as Hall of Famer Mike Schmidt proclaims, “Athletes such as Alex Rodriguez and Barry Bonds could’ve played just as well back in the day.</w:t>
      </w:r>
      <w:commentRangeStart w:id="0"/>
      <w:r w:rsidR="005921AE" w:rsidRPr="00902FDE">
        <w:rPr>
          <w:rFonts w:ascii="Times New Roman" w:hAnsi="Times New Roman" w:cs="Times New Roman"/>
          <w:sz w:val="24"/>
          <w:szCs w:val="24"/>
        </w:rPr>
        <w:t xml:space="preserve">” </w:t>
      </w:r>
      <w:commentRangeEnd w:id="0"/>
      <w:r w:rsidR="00E32A4E">
        <w:rPr>
          <w:rStyle w:val="CommentReference"/>
        </w:rPr>
        <w:commentReference w:id="0"/>
      </w:r>
      <w:r w:rsidR="005921AE" w:rsidRPr="00902FDE">
        <w:rPr>
          <w:rFonts w:ascii="Times New Roman" w:hAnsi="Times New Roman" w:cs="Times New Roman"/>
          <w:sz w:val="24"/>
          <w:szCs w:val="24"/>
        </w:rPr>
        <w:t xml:space="preserve">Mike was an MLB Legend as he won </w:t>
      </w:r>
      <w:ins w:id="1" w:author="David Yarnell" w:date="2009-05-27T19:59:00Z">
        <w:r w:rsidR="005E2C9A">
          <w:rPr>
            <w:rFonts w:ascii="Times New Roman" w:hAnsi="Times New Roman" w:cs="Times New Roman"/>
            <w:sz w:val="24"/>
            <w:szCs w:val="24"/>
          </w:rPr>
          <w:t>tw</w:t>
        </w:r>
      </w:ins>
      <w:ins w:id="2" w:author="David Yarnell" w:date="2009-05-27T20:00:00Z">
        <w:r w:rsidR="005E2C9A">
          <w:rPr>
            <w:rFonts w:ascii="Times New Roman" w:hAnsi="Times New Roman" w:cs="Times New Roman"/>
            <w:sz w:val="24"/>
            <w:szCs w:val="24"/>
          </w:rPr>
          <w:t>o</w:t>
        </w:r>
      </w:ins>
      <w:commentRangeStart w:id="3"/>
      <w:del w:id="4" w:author="David Yarnell" w:date="2009-05-27T19:59:00Z">
        <w:r w:rsidR="005921AE" w:rsidRPr="00902FDE" w:rsidDel="005E2C9A">
          <w:rPr>
            <w:rFonts w:ascii="Times New Roman" w:hAnsi="Times New Roman" w:cs="Times New Roman"/>
            <w:sz w:val="24"/>
            <w:szCs w:val="24"/>
          </w:rPr>
          <w:delText>2</w:delText>
        </w:r>
      </w:del>
      <w:r w:rsidR="005921AE" w:rsidRPr="00902FDE">
        <w:rPr>
          <w:rFonts w:ascii="Times New Roman" w:hAnsi="Times New Roman" w:cs="Times New Roman"/>
          <w:sz w:val="24"/>
          <w:szCs w:val="24"/>
        </w:rPr>
        <w:t xml:space="preserve"> </w:t>
      </w:r>
      <w:commentRangeEnd w:id="3"/>
      <w:r w:rsidR="00E32A4E">
        <w:rPr>
          <w:rStyle w:val="CommentReference"/>
        </w:rPr>
        <w:commentReference w:id="3"/>
      </w:r>
      <w:r w:rsidR="005921AE" w:rsidRPr="00902FDE">
        <w:rPr>
          <w:rFonts w:ascii="Times New Roman" w:hAnsi="Times New Roman" w:cs="Times New Roman"/>
          <w:sz w:val="24"/>
          <w:szCs w:val="24"/>
        </w:rPr>
        <w:t>World Series titles with the Philadelphia Phillies, took home numerous MVP awards</w:t>
      </w:r>
      <w:ins w:id="5" w:author="David Yarnell" w:date="2009-05-27T20:08:00Z">
        <w:r w:rsidR="005E2C9A">
          <w:rPr>
            <w:rFonts w:ascii="Times New Roman" w:hAnsi="Times New Roman" w:cs="Times New Roman"/>
            <w:sz w:val="24"/>
            <w:szCs w:val="24"/>
          </w:rPr>
          <w:t>,</w:t>
        </w:r>
      </w:ins>
      <w:commentRangeStart w:id="6"/>
      <w:r w:rsidR="005921AE" w:rsidRPr="00902FDE">
        <w:rPr>
          <w:rFonts w:ascii="Times New Roman" w:hAnsi="Times New Roman" w:cs="Times New Roman"/>
          <w:sz w:val="24"/>
          <w:szCs w:val="24"/>
        </w:rPr>
        <w:t xml:space="preserve"> </w:t>
      </w:r>
      <w:commentRangeEnd w:id="6"/>
      <w:r w:rsidR="00E32A4E">
        <w:rPr>
          <w:rStyle w:val="CommentReference"/>
        </w:rPr>
        <w:commentReference w:id="6"/>
      </w:r>
      <w:r w:rsidR="005921AE" w:rsidRPr="00902FDE">
        <w:rPr>
          <w:rFonts w:ascii="Times New Roman" w:hAnsi="Times New Roman" w:cs="Times New Roman"/>
          <w:sz w:val="24"/>
          <w:szCs w:val="24"/>
        </w:rPr>
        <w:t>and much gratitude for the game. He was also a member of the 500 Club, which refers to hitting o</w:t>
      </w:r>
      <w:r w:rsidR="00752740" w:rsidRPr="00902FDE">
        <w:rPr>
          <w:rFonts w:ascii="Times New Roman" w:hAnsi="Times New Roman" w:cs="Times New Roman"/>
          <w:sz w:val="24"/>
          <w:szCs w:val="24"/>
        </w:rPr>
        <w:t>ver 500 home runs in his renowned</w:t>
      </w:r>
      <w:r w:rsidR="005921AE" w:rsidRPr="00902FDE">
        <w:rPr>
          <w:rFonts w:ascii="Times New Roman" w:hAnsi="Times New Roman" w:cs="Times New Roman"/>
          <w:sz w:val="24"/>
          <w:szCs w:val="24"/>
        </w:rPr>
        <w:t xml:space="preserve"> ML career.  </w:t>
      </w:r>
      <w:commentRangeStart w:id="7"/>
      <w:r w:rsidR="005921AE" w:rsidRPr="00902FDE">
        <w:rPr>
          <w:rFonts w:ascii="Times New Roman" w:hAnsi="Times New Roman" w:cs="Times New Roman"/>
          <w:sz w:val="24"/>
          <w:szCs w:val="24"/>
        </w:rPr>
        <w:t>Mike</w:t>
      </w:r>
      <w:ins w:id="8" w:author="David Yarnell" w:date="2009-05-27T20:00:00Z">
        <w:r w:rsidR="005E2C9A">
          <w:rPr>
            <w:rFonts w:ascii="Times New Roman" w:hAnsi="Times New Roman" w:cs="Times New Roman"/>
            <w:sz w:val="24"/>
            <w:szCs w:val="24"/>
          </w:rPr>
          <w:t xml:space="preserve"> Sch</w:t>
        </w:r>
      </w:ins>
      <w:ins w:id="9" w:author="David Yarnell" w:date="2009-05-27T20:03:00Z">
        <w:r w:rsidR="005E2C9A">
          <w:rPr>
            <w:rFonts w:ascii="Times New Roman" w:hAnsi="Times New Roman" w:cs="Times New Roman"/>
            <w:sz w:val="24"/>
            <w:szCs w:val="24"/>
          </w:rPr>
          <w:t>mi</w:t>
        </w:r>
      </w:ins>
      <w:ins w:id="10" w:author="David Yarnell" w:date="2009-05-27T20:00:00Z">
        <w:r w:rsidR="005E2C9A">
          <w:rPr>
            <w:rFonts w:ascii="Times New Roman" w:hAnsi="Times New Roman" w:cs="Times New Roman"/>
            <w:sz w:val="24"/>
            <w:szCs w:val="24"/>
          </w:rPr>
          <w:t>dt</w:t>
        </w:r>
      </w:ins>
      <w:r w:rsidR="005921AE" w:rsidRPr="00902FDE">
        <w:rPr>
          <w:rFonts w:ascii="Times New Roman" w:hAnsi="Times New Roman" w:cs="Times New Roman"/>
          <w:sz w:val="24"/>
          <w:szCs w:val="24"/>
        </w:rPr>
        <w:t xml:space="preserve"> </w:t>
      </w:r>
      <w:commentRangeEnd w:id="7"/>
      <w:r w:rsidR="00E32A4E">
        <w:rPr>
          <w:rStyle w:val="CommentReference"/>
        </w:rPr>
        <w:commentReference w:id="7"/>
      </w:r>
      <w:r w:rsidR="005921AE" w:rsidRPr="00902FDE">
        <w:rPr>
          <w:rFonts w:ascii="Times New Roman" w:hAnsi="Times New Roman" w:cs="Times New Roman"/>
          <w:sz w:val="24"/>
          <w:szCs w:val="24"/>
        </w:rPr>
        <w:t xml:space="preserve">was a passionate and peaceful guy who loved the game of baseball and all of these attributes certainly make him a credible source when discussing where baseball has gone and where it is going. </w:t>
      </w:r>
    </w:p>
    <w:p w:rsidR="005921AE" w:rsidRPr="00902FDE" w:rsidRDefault="005921AE" w:rsidP="00A26CD3">
      <w:pPr>
        <w:spacing w:after="0" w:line="480" w:lineRule="auto"/>
        <w:rPr>
          <w:rFonts w:ascii="Times New Roman" w:hAnsi="Times New Roman" w:cs="Times New Roman"/>
          <w:sz w:val="24"/>
          <w:szCs w:val="24"/>
        </w:rPr>
      </w:pPr>
      <w:r w:rsidRPr="00902FDE">
        <w:rPr>
          <w:rFonts w:ascii="Times New Roman" w:hAnsi="Times New Roman" w:cs="Times New Roman"/>
          <w:sz w:val="24"/>
          <w:szCs w:val="24"/>
        </w:rPr>
        <w:tab/>
        <w:t xml:space="preserve">Growing up around baseball since he was a little tyke, Mike Schmidt was always fascinated </w:t>
      </w:r>
      <w:del w:id="11" w:author=" " w:date="2009-05-17T21:38:00Z">
        <w:r w:rsidRPr="00902FDE" w:rsidDel="00E32A4E">
          <w:rPr>
            <w:rFonts w:ascii="Times New Roman" w:hAnsi="Times New Roman" w:cs="Times New Roman"/>
            <w:sz w:val="24"/>
            <w:szCs w:val="24"/>
          </w:rPr>
          <w:delText xml:space="preserve">in </w:delText>
        </w:r>
      </w:del>
      <w:ins w:id="12" w:author=" " w:date="2009-05-17T21:38:00Z">
        <w:r w:rsidR="00E32A4E">
          <w:rPr>
            <w:rFonts w:ascii="Times New Roman" w:hAnsi="Times New Roman" w:cs="Times New Roman"/>
            <w:sz w:val="24"/>
            <w:szCs w:val="24"/>
          </w:rPr>
          <w:t>with</w:t>
        </w:r>
        <w:r w:rsidR="00E32A4E" w:rsidRPr="00902FDE">
          <w:rPr>
            <w:rFonts w:ascii="Times New Roman" w:hAnsi="Times New Roman" w:cs="Times New Roman"/>
            <w:sz w:val="24"/>
            <w:szCs w:val="24"/>
          </w:rPr>
          <w:t xml:space="preserve"> </w:t>
        </w:r>
      </w:ins>
      <w:r w:rsidRPr="00902FDE">
        <w:rPr>
          <w:rFonts w:ascii="Times New Roman" w:hAnsi="Times New Roman" w:cs="Times New Roman"/>
          <w:sz w:val="24"/>
          <w:szCs w:val="24"/>
        </w:rPr>
        <w:t xml:space="preserve">the sport of baseball. The idea for him to write </w:t>
      </w:r>
      <w:commentRangeStart w:id="13"/>
      <w:del w:id="14" w:author="David Yarnell" w:date="2009-05-27T20:00:00Z">
        <w:r w:rsidRPr="00902FDE" w:rsidDel="005E2C9A">
          <w:rPr>
            <w:rFonts w:ascii="Times New Roman" w:hAnsi="Times New Roman" w:cs="Times New Roman"/>
            <w:sz w:val="24"/>
            <w:szCs w:val="24"/>
          </w:rPr>
          <w:delText>“</w:delText>
        </w:r>
      </w:del>
      <w:r w:rsidRPr="005E2C9A">
        <w:rPr>
          <w:rFonts w:ascii="Times New Roman" w:hAnsi="Times New Roman" w:cs="Times New Roman"/>
          <w:i/>
          <w:sz w:val="24"/>
          <w:szCs w:val="24"/>
          <w:rPrChange w:id="15" w:author="David Yarnell" w:date="2009-05-27T20:00:00Z">
            <w:rPr>
              <w:rFonts w:ascii="Times New Roman" w:hAnsi="Times New Roman" w:cs="Times New Roman"/>
              <w:sz w:val="24"/>
              <w:szCs w:val="24"/>
            </w:rPr>
          </w:rPrChange>
        </w:rPr>
        <w:t>Clearing the Bases</w:t>
      </w:r>
      <w:del w:id="16" w:author="David Yarnell" w:date="2009-05-27T20:00:00Z">
        <w:r w:rsidRPr="00902FDE" w:rsidDel="005E2C9A">
          <w:rPr>
            <w:rFonts w:ascii="Times New Roman" w:hAnsi="Times New Roman" w:cs="Times New Roman"/>
            <w:sz w:val="24"/>
            <w:szCs w:val="24"/>
          </w:rPr>
          <w:delText>”</w:delText>
        </w:r>
      </w:del>
      <w:r w:rsidRPr="00902FDE">
        <w:rPr>
          <w:rFonts w:ascii="Times New Roman" w:hAnsi="Times New Roman" w:cs="Times New Roman"/>
          <w:sz w:val="24"/>
          <w:szCs w:val="24"/>
        </w:rPr>
        <w:t xml:space="preserve"> </w:t>
      </w:r>
      <w:commentRangeEnd w:id="13"/>
      <w:r w:rsidR="00E32A4E">
        <w:rPr>
          <w:rStyle w:val="CommentReference"/>
        </w:rPr>
        <w:commentReference w:id="13"/>
      </w:r>
      <w:r w:rsidRPr="00902FDE">
        <w:rPr>
          <w:rFonts w:ascii="Times New Roman" w:hAnsi="Times New Roman" w:cs="Times New Roman"/>
          <w:sz w:val="24"/>
          <w:szCs w:val="24"/>
        </w:rPr>
        <w:t xml:space="preserve">was a brilliant way to introduce his knowledge of the game to his fans and avid readers interested in baseball. Mike’s main reasons for writing his book are very clear and simplistic; He loved the game dearly, he has seen </w:t>
      </w:r>
      <w:r w:rsidR="00752740" w:rsidRPr="00902FDE">
        <w:rPr>
          <w:rFonts w:ascii="Times New Roman" w:hAnsi="Times New Roman" w:cs="Times New Roman"/>
          <w:sz w:val="24"/>
          <w:szCs w:val="24"/>
        </w:rPr>
        <w:t xml:space="preserve">the dramatic changes the game has encountered, and he wants to fix </w:t>
      </w:r>
      <w:r w:rsidR="00752740" w:rsidRPr="00902FDE">
        <w:rPr>
          <w:rFonts w:ascii="Times New Roman" w:hAnsi="Times New Roman" w:cs="Times New Roman"/>
          <w:sz w:val="24"/>
          <w:szCs w:val="24"/>
        </w:rPr>
        <w:lastRenderedPageBreak/>
        <w:t xml:space="preserve">baseball to its original state. Mike was around the game when steroids might have just began to peak (in the mid-late 80’s) and never once was confronted about taking or using steroids. </w:t>
      </w:r>
      <w:r w:rsidR="005D583E" w:rsidRPr="00902FDE">
        <w:rPr>
          <w:rFonts w:ascii="Times New Roman" w:hAnsi="Times New Roman" w:cs="Times New Roman"/>
          <w:sz w:val="24"/>
          <w:szCs w:val="24"/>
        </w:rPr>
        <w:t xml:space="preserve">Mike also brings up some important points in his book when he talks about the development of free agency and the ways in which money became a deciding factor on many major </w:t>
      </w:r>
      <w:r w:rsidR="00317CAE" w:rsidRPr="00902FDE">
        <w:rPr>
          <w:rFonts w:ascii="Times New Roman" w:hAnsi="Times New Roman" w:cs="Times New Roman"/>
          <w:sz w:val="24"/>
          <w:szCs w:val="24"/>
        </w:rPr>
        <w:t>leaguers’</w:t>
      </w:r>
      <w:r w:rsidR="005D583E" w:rsidRPr="00902FDE">
        <w:rPr>
          <w:rFonts w:ascii="Times New Roman" w:hAnsi="Times New Roman" w:cs="Times New Roman"/>
          <w:sz w:val="24"/>
          <w:szCs w:val="24"/>
        </w:rPr>
        <w:t xml:space="preserve"> careers. In “Clearing the Bases” Mike’s rookie season came in 1978 with the Phillies</w:t>
      </w:r>
      <w:ins w:id="17" w:author="David Yarnell" w:date="2009-05-27T20:07:00Z">
        <w:r w:rsidR="005E2C9A">
          <w:rPr>
            <w:rFonts w:ascii="Times New Roman" w:hAnsi="Times New Roman" w:cs="Times New Roman"/>
            <w:sz w:val="24"/>
            <w:szCs w:val="24"/>
          </w:rPr>
          <w:t>,</w:t>
        </w:r>
      </w:ins>
      <w:commentRangeStart w:id="18"/>
      <w:r w:rsidR="005D583E" w:rsidRPr="00902FDE">
        <w:rPr>
          <w:rFonts w:ascii="Times New Roman" w:hAnsi="Times New Roman" w:cs="Times New Roman"/>
          <w:sz w:val="24"/>
          <w:szCs w:val="24"/>
        </w:rPr>
        <w:t xml:space="preserve"> </w:t>
      </w:r>
      <w:commentRangeEnd w:id="18"/>
      <w:r w:rsidR="00E32A4E">
        <w:rPr>
          <w:rStyle w:val="CommentReference"/>
        </w:rPr>
        <w:commentReference w:id="18"/>
      </w:r>
      <w:r w:rsidR="005D583E" w:rsidRPr="00902FDE">
        <w:rPr>
          <w:rFonts w:ascii="Times New Roman" w:hAnsi="Times New Roman" w:cs="Times New Roman"/>
          <w:sz w:val="24"/>
          <w:szCs w:val="24"/>
        </w:rPr>
        <w:t>and he recalled all of the guys he originally played with. The ironic side of the story is that as free agency made over MLB, Mike had not a single teammate on the Phillies that he began with back in ’78. The free agency market opened up opportunities for ML players to be waived from their current team and traded or signed by a different team for a greater amount of cash. Throughout the book it seems as though Mike wasn’t a big fan of free agency</w:t>
      </w:r>
      <w:ins w:id="19" w:author="David Yarnell" w:date="2009-05-27T20:07:00Z">
        <w:r w:rsidR="005E2C9A">
          <w:rPr>
            <w:rFonts w:ascii="Times New Roman" w:hAnsi="Times New Roman" w:cs="Times New Roman"/>
            <w:sz w:val="24"/>
            <w:szCs w:val="24"/>
          </w:rPr>
          <w:t>,</w:t>
        </w:r>
      </w:ins>
      <w:commentRangeStart w:id="20"/>
      <w:r w:rsidR="005D583E" w:rsidRPr="00902FDE">
        <w:rPr>
          <w:rFonts w:ascii="Times New Roman" w:hAnsi="Times New Roman" w:cs="Times New Roman"/>
          <w:sz w:val="24"/>
          <w:szCs w:val="24"/>
        </w:rPr>
        <w:t xml:space="preserve"> </w:t>
      </w:r>
      <w:commentRangeEnd w:id="20"/>
      <w:r w:rsidR="00E32A4E">
        <w:rPr>
          <w:rStyle w:val="CommentReference"/>
        </w:rPr>
        <w:commentReference w:id="20"/>
      </w:r>
      <w:r w:rsidR="005D583E" w:rsidRPr="00902FDE">
        <w:rPr>
          <w:rFonts w:ascii="Times New Roman" w:hAnsi="Times New Roman" w:cs="Times New Roman"/>
          <w:sz w:val="24"/>
          <w:szCs w:val="24"/>
        </w:rPr>
        <w:t xml:space="preserve">yet he never really complained about its existence in baseball. </w:t>
      </w:r>
      <w:r w:rsidR="00317CAE" w:rsidRPr="00902FDE">
        <w:rPr>
          <w:rFonts w:ascii="Times New Roman" w:hAnsi="Times New Roman" w:cs="Times New Roman"/>
          <w:sz w:val="24"/>
          <w:szCs w:val="24"/>
        </w:rPr>
        <w:t xml:space="preserve">Free agency was one of a few major adjustments baseball encountered, and it was not until later on in Mike’s career that he realized baseball’s largest discrepancy was yet to surface. </w:t>
      </w:r>
    </w:p>
    <w:p w:rsidR="00215ADD" w:rsidRPr="00902FDE" w:rsidRDefault="009F362E" w:rsidP="00A26CD3">
      <w:pPr>
        <w:spacing w:after="0" w:line="480" w:lineRule="auto"/>
        <w:ind w:firstLine="720"/>
        <w:rPr>
          <w:rFonts w:ascii="Times New Roman" w:hAnsi="Times New Roman" w:cs="Times New Roman"/>
          <w:sz w:val="24"/>
          <w:szCs w:val="24"/>
        </w:rPr>
      </w:pPr>
      <w:r w:rsidRPr="00902FDE">
        <w:rPr>
          <w:rFonts w:ascii="Times New Roman" w:hAnsi="Times New Roman" w:cs="Times New Roman"/>
          <w:i/>
          <w:sz w:val="24"/>
          <w:szCs w:val="24"/>
        </w:rPr>
        <w:t>(Section III)</w:t>
      </w:r>
      <w:r w:rsidRPr="00902FDE">
        <w:rPr>
          <w:rFonts w:ascii="Times New Roman" w:hAnsi="Times New Roman" w:cs="Times New Roman"/>
          <w:sz w:val="24"/>
          <w:szCs w:val="24"/>
        </w:rPr>
        <w:t xml:space="preserve"> </w:t>
      </w:r>
      <w:r w:rsidR="005F4DCA" w:rsidRPr="00902FDE">
        <w:rPr>
          <w:rFonts w:ascii="Times New Roman" w:hAnsi="Times New Roman" w:cs="Times New Roman"/>
          <w:sz w:val="24"/>
          <w:szCs w:val="24"/>
        </w:rPr>
        <w:t xml:space="preserve">First and foremost, baseball has been blessed to have inherited such astounding athletes over the last century, many of which have been inducted into the Hall of Fame and some even become American heroes. </w:t>
      </w:r>
      <w:r w:rsidR="001B1549" w:rsidRPr="00902FDE">
        <w:rPr>
          <w:rFonts w:ascii="Times New Roman" w:hAnsi="Times New Roman" w:cs="Times New Roman"/>
          <w:sz w:val="24"/>
          <w:szCs w:val="24"/>
        </w:rPr>
        <w:t>In the Modern Era</w:t>
      </w:r>
      <w:ins w:id="21" w:author="David Yarnell" w:date="2009-05-27T20:13:00Z">
        <w:r w:rsidR="000F2D93">
          <w:rPr>
            <w:rFonts w:ascii="Times New Roman" w:hAnsi="Times New Roman" w:cs="Times New Roman"/>
            <w:sz w:val="24"/>
            <w:szCs w:val="24"/>
          </w:rPr>
          <w:t>,</w:t>
        </w:r>
      </w:ins>
      <w:commentRangeStart w:id="22"/>
      <w:r w:rsidR="001B1549" w:rsidRPr="00902FDE">
        <w:rPr>
          <w:rFonts w:ascii="Times New Roman" w:hAnsi="Times New Roman" w:cs="Times New Roman"/>
          <w:sz w:val="24"/>
          <w:szCs w:val="24"/>
        </w:rPr>
        <w:t xml:space="preserve"> </w:t>
      </w:r>
      <w:commentRangeEnd w:id="22"/>
      <w:r w:rsidR="00E32A4E">
        <w:rPr>
          <w:rStyle w:val="CommentReference"/>
        </w:rPr>
        <w:commentReference w:id="22"/>
      </w:r>
      <w:r w:rsidR="001B1549" w:rsidRPr="00902FDE">
        <w:rPr>
          <w:rFonts w:ascii="Times New Roman" w:hAnsi="Times New Roman" w:cs="Times New Roman"/>
          <w:sz w:val="24"/>
          <w:szCs w:val="24"/>
        </w:rPr>
        <w:t xml:space="preserve">baseball has many elite athletes worthy of recognition and award for their respect and dignity towards the game. However, over the last two decades, a monsoon of scandals and cheating swept across the sport. Steroids became a prevalent part of baseball as early as 1980, and have stayed a major part of the sport even recently with Manny Ramirez’s 50-game suspension for drug use. Records have essentially been tarnished and players have become untrustworthy and undeniably not as good as they may appear. A monumental record such as the home run record by Hank Aaron (755 HR) was broken in 2007 by Barry Bonds, who (unknowingly) took performance enhancing </w:t>
      </w:r>
      <w:r w:rsidR="00E52741" w:rsidRPr="00902FDE">
        <w:rPr>
          <w:rFonts w:ascii="Times New Roman" w:hAnsi="Times New Roman" w:cs="Times New Roman"/>
          <w:sz w:val="24"/>
          <w:szCs w:val="24"/>
        </w:rPr>
        <w:t xml:space="preserve">drugs. </w:t>
      </w:r>
      <w:r w:rsidR="00E52741" w:rsidRPr="00902FDE">
        <w:rPr>
          <w:rFonts w:ascii="Times New Roman" w:hAnsi="Times New Roman" w:cs="Times New Roman"/>
          <w:sz w:val="24"/>
          <w:szCs w:val="24"/>
        </w:rPr>
        <w:lastRenderedPageBreak/>
        <w:t>Records that many thought would never be broken are being</w:t>
      </w:r>
      <w:r w:rsidR="001B1549" w:rsidRPr="00902FDE">
        <w:rPr>
          <w:rFonts w:ascii="Times New Roman" w:hAnsi="Times New Roman" w:cs="Times New Roman"/>
          <w:sz w:val="24"/>
          <w:szCs w:val="24"/>
        </w:rPr>
        <w:t xml:space="preserve"> eaten away and taken over by players who forever in their career will have an asterisk next to their name. </w:t>
      </w:r>
      <w:r w:rsidR="00E52741" w:rsidRPr="00902FDE">
        <w:rPr>
          <w:rFonts w:ascii="Times New Roman" w:hAnsi="Times New Roman" w:cs="Times New Roman"/>
          <w:sz w:val="24"/>
          <w:szCs w:val="24"/>
        </w:rPr>
        <w:t xml:space="preserve">To go on and say that Barry isn’t a good player without his juice is absolutely untrue, but does he willingly deserve a record in baseball given the fact that he did cheat? </w:t>
      </w:r>
      <w:commentRangeStart w:id="23"/>
      <w:r w:rsidR="00E52741" w:rsidRPr="00902FDE">
        <w:rPr>
          <w:rFonts w:ascii="Times New Roman" w:hAnsi="Times New Roman" w:cs="Times New Roman"/>
          <w:sz w:val="24"/>
          <w:szCs w:val="24"/>
        </w:rPr>
        <w:t xml:space="preserve">I don’t want to </w:t>
      </w:r>
      <w:ins w:id="24" w:author="David Yarnell" w:date="2009-05-27T20:22:00Z">
        <w:r w:rsidR="0044069D">
          <w:rPr>
            <w:rFonts w:ascii="Times New Roman" w:hAnsi="Times New Roman" w:cs="Times New Roman"/>
            <w:sz w:val="24"/>
            <w:szCs w:val="24"/>
          </w:rPr>
          <w:t>be hard on the gu</w:t>
        </w:r>
      </w:ins>
      <w:ins w:id="25" w:author="David Yarnell" w:date="2009-05-27T20:23:00Z">
        <w:r w:rsidR="0044069D">
          <w:rPr>
            <w:rFonts w:ascii="Times New Roman" w:hAnsi="Times New Roman" w:cs="Times New Roman"/>
            <w:sz w:val="24"/>
            <w:szCs w:val="24"/>
          </w:rPr>
          <w:t xml:space="preserve">y, </w:t>
        </w:r>
      </w:ins>
      <w:del w:id="26" w:author="David Yarnell" w:date="2009-05-27T20:22:00Z">
        <w:r w:rsidR="00E52741" w:rsidRPr="00902FDE" w:rsidDel="0044069D">
          <w:rPr>
            <w:rFonts w:ascii="Times New Roman" w:hAnsi="Times New Roman" w:cs="Times New Roman"/>
            <w:sz w:val="24"/>
            <w:szCs w:val="24"/>
          </w:rPr>
          <w:delText>rip on the guy</w:delText>
        </w:r>
        <w:commentRangeEnd w:id="23"/>
        <w:r w:rsidR="00E32A4E" w:rsidDel="0044069D">
          <w:rPr>
            <w:rStyle w:val="CommentReference"/>
          </w:rPr>
          <w:commentReference w:id="23"/>
        </w:r>
        <w:r w:rsidR="00E52741" w:rsidRPr="00902FDE" w:rsidDel="0044069D">
          <w:rPr>
            <w:rFonts w:ascii="Times New Roman" w:hAnsi="Times New Roman" w:cs="Times New Roman"/>
            <w:sz w:val="24"/>
            <w:szCs w:val="24"/>
          </w:rPr>
          <w:delText>,</w:delText>
        </w:r>
      </w:del>
      <w:r w:rsidR="00E52741" w:rsidRPr="00902FDE">
        <w:rPr>
          <w:rFonts w:ascii="Times New Roman" w:hAnsi="Times New Roman" w:cs="Times New Roman"/>
          <w:sz w:val="24"/>
          <w:szCs w:val="24"/>
        </w:rPr>
        <w:t xml:space="preserve"> since he hasn’t been convicted of steroid use up until now but the evidence is all around him</w:t>
      </w:r>
      <w:ins w:id="27" w:author="David Yarnell" w:date="2009-05-27T20:08:00Z">
        <w:r w:rsidR="000F2D93">
          <w:rPr>
            <w:rFonts w:ascii="Times New Roman" w:hAnsi="Times New Roman" w:cs="Times New Roman"/>
            <w:sz w:val="24"/>
            <w:szCs w:val="24"/>
          </w:rPr>
          <w:t>,</w:t>
        </w:r>
      </w:ins>
      <w:commentRangeStart w:id="28"/>
      <w:r w:rsidR="00E52741" w:rsidRPr="00902FDE">
        <w:rPr>
          <w:rFonts w:ascii="Times New Roman" w:hAnsi="Times New Roman" w:cs="Times New Roman"/>
          <w:sz w:val="24"/>
          <w:szCs w:val="24"/>
        </w:rPr>
        <w:t xml:space="preserve"> </w:t>
      </w:r>
      <w:commentRangeEnd w:id="28"/>
      <w:r w:rsidR="00E32A4E">
        <w:rPr>
          <w:rStyle w:val="CommentReference"/>
        </w:rPr>
        <w:commentReference w:id="28"/>
      </w:r>
      <w:r w:rsidR="00E52741" w:rsidRPr="00902FDE">
        <w:rPr>
          <w:rFonts w:ascii="Times New Roman" w:hAnsi="Times New Roman" w:cs="Times New Roman"/>
          <w:sz w:val="24"/>
          <w:szCs w:val="24"/>
        </w:rPr>
        <w:t xml:space="preserve">and I don’t think there’s any denying what he did. In conclusion, steroids have opened a gateway of questions trying to determine what records are real and which are tainted. The </w:t>
      </w:r>
      <w:r w:rsidR="00032DF3" w:rsidRPr="00902FDE">
        <w:rPr>
          <w:rFonts w:ascii="Times New Roman" w:hAnsi="Times New Roman" w:cs="Times New Roman"/>
          <w:sz w:val="24"/>
          <w:szCs w:val="24"/>
        </w:rPr>
        <w:t>idea</w:t>
      </w:r>
      <w:r w:rsidR="00E52741" w:rsidRPr="00902FDE">
        <w:rPr>
          <w:rFonts w:ascii="Times New Roman" w:hAnsi="Times New Roman" w:cs="Times New Roman"/>
          <w:sz w:val="24"/>
          <w:szCs w:val="24"/>
        </w:rPr>
        <w:t xml:space="preserve"> to quarantine all of baseball’s players accused of steroid use would greatly benefit MLB until they can formidably delve into the records and files </w:t>
      </w:r>
      <w:r w:rsidR="00317CAE" w:rsidRPr="00902FDE">
        <w:rPr>
          <w:rFonts w:ascii="Times New Roman" w:hAnsi="Times New Roman" w:cs="Times New Roman"/>
          <w:sz w:val="24"/>
          <w:szCs w:val="24"/>
        </w:rPr>
        <w:t xml:space="preserve">that will </w:t>
      </w:r>
      <w:r w:rsidR="00E52741" w:rsidRPr="00902FDE">
        <w:rPr>
          <w:rFonts w:ascii="Times New Roman" w:hAnsi="Times New Roman" w:cs="Times New Roman"/>
          <w:sz w:val="24"/>
          <w:szCs w:val="24"/>
        </w:rPr>
        <w:t>effectively conclude which players are real and which are fake. This action should be taken in order to save a part of baseball’</w:t>
      </w:r>
      <w:r w:rsidR="00D93246" w:rsidRPr="00902FDE">
        <w:rPr>
          <w:rFonts w:ascii="Times New Roman" w:hAnsi="Times New Roman" w:cs="Times New Roman"/>
          <w:sz w:val="24"/>
          <w:szCs w:val="24"/>
        </w:rPr>
        <w:t>s authenticity and would be a relief to former superstar players to know their records stand tall and bold in Cooperstown.</w:t>
      </w:r>
    </w:p>
    <w:p w:rsidR="00317CAE" w:rsidRPr="00902FDE" w:rsidRDefault="00AF0622" w:rsidP="00A26CD3">
      <w:pPr>
        <w:spacing w:after="0" w:line="480" w:lineRule="auto"/>
        <w:ind w:firstLine="720"/>
        <w:rPr>
          <w:rFonts w:ascii="Times New Roman" w:hAnsi="Times New Roman" w:cs="Times New Roman"/>
          <w:sz w:val="24"/>
          <w:szCs w:val="24"/>
        </w:rPr>
      </w:pPr>
      <w:r w:rsidRPr="00902FDE">
        <w:rPr>
          <w:rFonts w:ascii="Times New Roman" w:hAnsi="Times New Roman" w:cs="Times New Roman"/>
          <w:sz w:val="24"/>
          <w:szCs w:val="24"/>
        </w:rPr>
        <w:t xml:space="preserve">During the middle </w:t>
      </w:r>
      <w:del w:id="29" w:author=" " w:date="2009-05-17T21:44:00Z">
        <w:r w:rsidRPr="00902FDE" w:rsidDel="00E32A4E">
          <w:rPr>
            <w:rFonts w:ascii="Times New Roman" w:hAnsi="Times New Roman" w:cs="Times New Roman"/>
            <w:sz w:val="24"/>
            <w:szCs w:val="24"/>
          </w:rPr>
          <w:delText xml:space="preserve">body </w:delText>
        </w:r>
      </w:del>
      <w:r w:rsidRPr="00902FDE">
        <w:rPr>
          <w:rFonts w:ascii="Times New Roman" w:hAnsi="Times New Roman" w:cs="Times New Roman"/>
          <w:sz w:val="24"/>
          <w:szCs w:val="24"/>
        </w:rPr>
        <w:t xml:space="preserve">of “Clearing the Bases” Mike Schmidt looks back on the years directly after he announced his retirement. He recalls the few years following his departure from baseball how he utterly lost all interest in baseball and found it almost impossible to gain any curiosity for the sport he loved for so long. Then… along came Barry Bonds, Sammy Sosa, Mark McGuire, and a few others of interest to sweep down and revive the game of baseball. Schmidt remembers gaining back his enthusiasm for the game as America watched in awe as these power sluggers went for 50-55-60 home runs in a single season! The thought of steroids was </w:t>
      </w:r>
      <w:del w:id="30" w:author=" " w:date="2009-05-17T21:44:00Z">
        <w:r w:rsidRPr="00902FDE" w:rsidDel="00E32A4E">
          <w:rPr>
            <w:rFonts w:ascii="Times New Roman" w:hAnsi="Times New Roman" w:cs="Times New Roman"/>
            <w:sz w:val="24"/>
            <w:szCs w:val="24"/>
          </w:rPr>
          <w:delText xml:space="preserve">a </w:delText>
        </w:r>
      </w:del>
      <w:r w:rsidR="00712158" w:rsidRPr="00902FDE">
        <w:rPr>
          <w:rFonts w:ascii="Times New Roman" w:hAnsi="Times New Roman" w:cs="Times New Roman"/>
          <w:sz w:val="24"/>
          <w:szCs w:val="24"/>
        </w:rPr>
        <w:t xml:space="preserve">nothing but a snow flake on a baking summer road, and America had become hooked on the rush and excitement of baseball once again. It wasn’t until the early 2000’s when rumors began to disperse about alleged steroid use around MLB. The names featured in the rumors were big names like Bonds, Sosa, etc. </w:t>
      </w:r>
      <w:r w:rsidR="00014F64" w:rsidRPr="00902FDE">
        <w:rPr>
          <w:rFonts w:ascii="Times New Roman" w:hAnsi="Times New Roman" w:cs="Times New Roman"/>
          <w:sz w:val="24"/>
          <w:szCs w:val="24"/>
        </w:rPr>
        <w:t xml:space="preserve">which absolutely shocked </w:t>
      </w:r>
      <w:r w:rsidR="00712158" w:rsidRPr="00902FDE">
        <w:rPr>
          <w:rFonts w:ascii="Times New Roman" w:hAnsi="Times New Roman" w:cs="Times New Roman"/>
          <w:sz w:val="24"/>
          <w:szCs w:val="24"/>
        </w:rPr>
        <w:t xml:space="preserve">America. Flying ahead to present day, </w:t>
      </w:r>
      <w:r w:rsidR="00712158" w:rsidRPr="00902FDE">
        <w:rPr>
          <w:rFonts w:ascii="Times New Roman" w:hAnsi="Times New Roman" w:cs="Times New Roman"/>
          <w:sz w:val="24"/>
          <w:szCs w:val="24"/>
        </w:rPr>
        <w:lastRenderedPageBreak/>
        <w:t>Schmidt acknowledges that he “would have used steroids to gain that little edge.” Schmidt believes that steroids may have paralyzed the records in Cooperstown</w:t>
      </w:r>
      <w:ins w:id="31" w:author="David Yarnell" w:date="2009-05-27T20:13:00Z">
        <w:r w:rsidR="000F2D93">
          <w:rPr>
            <w:rFonts w:ascii="Times New Roman" w:hAnsi="Times New Roman" w:cs="Times New Roman"/>
            <w:sz w:val="24"/>
            <w:szCs w:val="24"/>
          </w:rPr>
          <w:t>,</w:t>
        </w:r>
      </w:ins>
      <w:commentRangeStart w:id="32"/>
      <w:r w:rsidR="00712158" w:rsidRPr="00902FDE">
        <w:rPr>
          <w:rFonts w:ascii="Times New Roman" w:hAnsi="Times New Roman" w:cs="Times New Roman"/>
          <w:sz w:val="24"/>
          <w:szCs w:val="24"/>
        </w:rPr>
        <w:t xml:space="preserve"> </w:t>
      </w:r>
      <w:commentRangeEnd w:id="32"/>
      <w:r w:rsidR="00E32A4E">
        <w:rPr>
          <w:rStyle w:val="CommentReference"/>
        </w:rPr>
        <w:commentReference w:id="32"/>
      </w:r>
      <w:r w:rsidR="00712158" w:rsidRPr="00902FDE">
        <w:rPr>
          <w:rFonts w:ascii="Times New Roman" w:hAnsi="Times New Roman" w:cs="Times New Roman"/>
          <w:sz w:val="24"/>
          <w:szCs w:val="24"/>
        </w:rPr>
        <w:t xml:space="preserve">but he </w:t>
      </w:r>
      <w:commentRangeStart w:id="33"/>
      <w:r w:rsidR="00712158" w:rsidRPr="00902FDE">
        <w:rPr>
          <w:rFonts w:ascii="Times New Roman" w:hAnsi="Times New Roman" w:cs="Times New Roman"/>
          <w:sz w:val="24"/>
          <w:szCs w:val="24"/>
        </w:rPr>
        <w:t>can’t</w:t>
      </w:r>
      <w:ins w:id="34" w:author="David Yarnell" w:date="2009-05-27T20:13:00Z">
        <w:r w:rsidR="000F2D93">
          <w:rPr>
            <w:rFonts w:ascii="Times New Roman" w:hAnsi="Times New Roman" w:cs="Times New Roman"/>
            <w:sz w:val="24"/>
            <w:szCs w:val="24"/>
          </w:rPr>
          <w:t xml:space="preserve"> can not</w:t>
        </w:r>
      </w:ins>
      <w:r w:rsidR="00712158" w:rsidRPr="00902FDE">
        <w:rPr>
          <w:rFonts w:ascii="Times New Roman" w:hAnsi="Times New Roman" w:cs="Times New Roman"/>
          <w:sz w:val="24"/>
          <w:szCs w:val="24"/>
        </w:rPr>
        <w:t xml:space="preserve"> </w:t>
      </w:r>
      <w:commentRangeEnd w:id="33"/>
      <w:r w:rsidR="00E32A4E">
        <w:rPr>
          <w:rStyle w:val="CommentReference"/>
        </w:rPr>
        <w:commentReference w:id="33"/>
      </w:r>
      <w:r w:rsidR="00712158" w:rsidRPr="00902FDE">
        <w:rPr>
          <w:rFonts w:ascii="Times New Roman" w:hAnsi="Times New Roman" w:cs="Times New Roman"/>
          <w:sz w:val="24"/>
          <w:szCs w:val="24"/>
        </w:rPr>
        <w:t>deny the fact that suspected athletes would still be brute athletes regardless if they used performance enhancers or not.</w:t>
      </w:r>
      <w:ins w:id="35" w:author="David Yarnell" w:date="2009-05-27T20:44:00Z">
        <w:r w:rsidR="00972744">
          <w:rPr>
            <w:rFonts w:ascii="Times New Roman" w:hAnsi="Times New Roman" w:cs="Times New Roman"/>
            <w:sz w:val="24"/>
            <w:szCs w:val="24"/>
          </w:rPr>
          <w:t xml:space="preserve"> Schmidt</w:t>
        </w:r>
        <w:r w:rsidR="00972744">
          <w:rPr>
            <w:rFonts w:ascii="Times New Roman" w:hAnsi="Times New Roman" w:cs="Times New Roman"/>
            <w:sz w:val="24"/>
            <w:szCs w:val="24"/>
          </w:rPr>
          <w:t>’</w:t>
        </w:r>
        <w:r w:rsidR="00972744">
          <w:rPr>
            <w:rFonts w:ascii="Times New Roman" w:hAnsi="Times New Roman" w:cs="Times New Roman"/>
            <w:sz w:val="24"/>
            <w:szCs w:val="24"/>
          </w:rPr>
          <w:t>s counterargument is debatable but in all seriousne</w:t>
        </w:r>
      </w:ins>
      <w:ins w:id="36" w:author="David Yarnell" w:date="2009-05-27T20:45:00Z">
        <w:r w:rsidR="00972744">
          <w:rPr>
            <w:rFonts w:ascii="Times New Roman" w:hAnsi="Times New Roman" w:cs="Times New Roman"/>
            <w:sz w:val="24"/>
            <w:szCs w:val="24"/>
          </w:rPr>
          <w:t>ss, it is not fair to let an athlete who cheated the game into the Baseball Hall of Fame.</w:t>
        </w:r>
      </w:ins>
      <w:r w:rsidR="00712158" w:rsidRPr="00902FDE">
        <w:rPr>
          <w:rFonts w:ascii="Times New Roman" w:hAnsi="Times New Roman" w:cs="Times New Roman"/>
          <w:sz w:val="24"/>
          <w:szCs w:val="24"/>
        </w:rPr>
        <w:t xml:space="preserve"> I can’t say that I disagree with Schmidt’s statement on athletes being decent whether or not they used drugs but I certainly think anyone accused or convicted of using steroids should not be allowed anywhere near the baseball Hall of Fame. The players and records kept inside that sacred building are there for a reason and cheatin</w:t>
      </w:r>
      <w:r w:rsidR="00004D19" w:rsidRPr="00902FDE">
        <w:rPr>
          <w:rFonts w:ascii="Times New Roman" w:hAnsi="Times New Roman" w:cs="Times New Roman"/>
          <w:sz w:val="24"/>
          <w:szCs w:val="24"/>
        </w:rPr>
        <w:t>g should not be accepted into a lavish place such as that. Although mine and Mike’s opinions might be split of Hall of Fame voting, I think it’s safe to say that most athletes connected with steroids would still make terrifically talented athletes without juicing</w:t>
      </w:r>
      <w:commentRangeStart w:id="37"/>
      <w:r w:rsidR="00004D19" w:rsidRPr="00902FDE">
        <w:rPr>
          <w:rFonts w:ascii="Times New Roman" w:hAnsi="Times New Roman" w:cs="Times New Roman"/>
          <w:sz w:val="24"/>
          <w:szCs w:val="24"/>
        </w:rPr>
        <w:t>.</w:t>
      </w:r>
      <w:commentRangeEnd w:id="37"/>
      <w:r w:rsidR="00795A38">
        <w:rPr>
          <w:rStyle w:val="CommentReference"/>
        </w:rPr>
        <w:commentReference w:id="37"/>
      </w:r>
    </w:p>
    <w:p w:rsidR="00014F64" w:rsidRPr="00902FDE" w:rsidRDefault="00E6364A" w:rsidP="00A26CD3">
      <w:pPr>
        <w:spacing w:after="0" w:line="480" w:lineRule="auto"/>
        <w:ind w:firstLine="720"/>
        <w:rPr>
          <w:rFonts w:ascii="Times New Roman" w:hAnsi="Times New Roman" w:cs="Times New Roman"/>
          <w:sz w:val="24"/>
          <w:szCs w:val="24"/>
        </w:rPr>
      </w:pPr>
      <w:r w:rsidRPr="00902FDE">
        <w:rPr>
          <w:rFonts w:ascii="Times New Roman" w:hAnsi="Times New Roman" w:cs="Times New Roman"/>
          <w:i/>
          <w:sz w:val="24"/>
          <w:szCs w:val="24"/>
        </w:rPr>
        <w:t>(Section IV)</w:t>
      </w:r>
      <w:r w:rsidRPr="00902FDE">
        <w:rPr>
          <w:rFonts w:ascii="Times New Roman" w:hAnsi="Times New Roman" w:cs="Times New Roman"/>
          <w:sz w:val="24"/>
          <w:szCs w:val="24"/>
        </w:rPr>
        <w:t xml:space="preserve"> </w:t>
      </w:r>
      <w:r w:rsidR="005917BD" w:rsidRPr="00902FDE">
        <w:rPr>
          <w:rFonts w:ascii="Times New Roman" w:hAnsi="Times New Roman" w:cs="Times New Roman"/>
          <w:sz w:val="24"/>
          <w:szCs w:val="24"/>
        </w:rPr>
        <w:t>Though baseball has and still is experiencing tough issues in and around the sport, large payrolls aren’t one of the main dilemmas in the sport. I’m not entirely against hefty payrolls in MLB because the fact of the matter is, that is where the money is.</w:t>
      </w:r>
      <w:ins w:id="38" w:author=" " w:date="2009-05-17T21:45:00Z">
        <w:r w:rsidR="00795A38">
          <w:rPr>
            <w:rFonts w:ascii="Times New Roman" w:hAnsi="Times New Roman" w:cs="Times New Roman"/>
            <w:sz w:val="24"/>
            <w:szCs w:val="24"/>
          </w:rPr>
          <w:t xml:space="preserve"> </w:t>
        </w:r>
      </w:ins>
      <w:r w:rsidR="005917BD" w:rsidRPr="00902FDE">
        <w:rPr>
          <w:rFonts w:ascii="Times New Roman" w:hAnsi="Times New Roman" w:cs="Times New Roman"/>
          <w:sz w:val="24"/>
          <w:szCs w:val="24"/>
        </w:rPr>
        <w:t xml:space="preserve">Vaunel Pierre of the Eagle News at Florida Gulf Coast University wrote in his column that “baseball is in serious need of </w:t>
      </w:r>
      <w:del w:id="39" w:author="David Yarnell" w:date="2009-05-27T20:14:00Z">
        <w:r w:rsidR="005917BD" w:rsidRPr="00902FDE" w:rsidDel="000F2D93">
          <w:rPr>
            <w:rFonts w:ascii="Times New Roman" w:hAnsi="Times New Roman" w:cs="Times New Roman"/>
            <w:sz w:val="24"/>
            <w:szCs w:val="24"/>
          </w:rPr>
          <w:delText xml:space="preserve"> </w:delText>
        </w:r>
      </w:del>
      <w:r w:rsidR="005917BD" w:rsidRPr="00902FDE">
        <w:rPr>
          <w:rFonts w:ascii="Times New Roman" w:hAnsi="Times New Roman" w:cs="Times New Roman"/>
          <w:sz w:val="24"/>
          <w:szCs w:val="24"/>
        </w:rPr>
        <w:t>a salary cap” meaning a spending limit for all 30 MLB teams</w:t>
      </w:r>
      <w:ins w:id="40" w:author="David Yarnell" w:date="2009-05-27T20:21:00Z">
        <w:r w:rsidR="0044069D">
          <w:rPr>
            <w:rFonts w:ascii="Times New Roman" w:hAnsi="Times New Roman" w:cs="Times New Roman"/>
            <w:sz w:val="24"/>
            <w:szCs w:val="24"/>
          </w:rPr>
          <w:t xml:space="preserve"> (Pierre)</w:t>
        </w:r>
      </w:ins>
      <w:commentRangeStart w:id="41"/>
      <w:r w:rsidR="005917BD" w:rsidRPr="00902FDE">
        <w:rPr>
          <w:rFonts w:ascii="Times New Roman" w:hAnsi="Times New Roman" w:cs="Times New Roman"/>
          <w:sz w:val="24"/>
          <w:szCs w:val="24"/>
        </w:rPr>
        <w:t xml:space="preserve">. </w:t>
      </w:r>
      <w:commentRangeEnd w:id="41"/>
      <w:r w:rsidR="00795A38">
        <w:rPr>
          <w:rStyle w:val="CommentReference"/>
        </w:rPr>
        <w:commentReference w:id="41"/>
      </w:r>
      <w:r w:rsidR="005917BD" w:rsidRPr="00902FDE">
        <w:rPr>
          <w:rFonts w:ascii="Times New Roman" w:hAnsi="Times New Roman" w:cs="Times New Roman"/>
          <w:sz w:val="24"/>
          <w:szCs w:val="24"/>
        </w:rPr>
        <w:t xml:space="preserve">Although I do find it unfair the Yankees, Red Sox, and Cubs, just to name a few, attract all of the superstar athletes, it is not the </w:t>
      </w:r>
      <w:r w:rsidR="009F362E" w:rsidRPr="00902FDE">
        <w:rPr>
          <w:rFonts w:ascii="Times New Roman" w:hAnsi="Times New Roman" w:cs="Times New Roman"/>
          <w:sz w:val="24"/>
          <w:szCs w:val="24"/>
        </w:rPr>
        <w:t>team’s</w:t>
      </w:r>
      <w:r w:rsidR="005917BD" w:rsidRPr="00902FDE">
        <w:rPr>
          <w:rFonts w:ascii="Times New Roman" w:hAnsi="Times New Roman" w:cs="Times New Roman"/>
          <w:sz w:val="24"/>
          <w:szCs w:val="24"/>
        </w:rPr>
        <w:t xml:space="preserve"> fault that they inherit such a large payroll. The other issue I have with a price ceiling is that if every MLB team has a fixed spending limit</w:t>
      </w:r>
      <w:r w:rsidR="0032598A" w:rsidRPr="00902FDE">
        <w:rPr>
          <w:rFonts w:ascii="Times New Roman" w:hAnsi="Times New Roman" w:cs="Times New Roman"/>
          <w:sz w:val="24"/>
          <w:szCs w:val="24"/>
        </w:rPr>
        <w:t>,</w:t>
      </w:r>
      <w:r w:rsidR="005917BD" w:rsidRPr="00902FDE">
        <w:rPr>
          <w:rFonts w:ascii="Times New Roman" w:hAnsi="Times New Roman" w:cs="Times New Roman"/>
          <w:sz w:val="24"/>
          <w:szCs w:val="24"/>
        </w:rPr>
        <w:t xml:space="preserve"> the negotiations for players will be crazier than ever and teams will be dropping even more loads of money to try to reel in the best players because numerous other teams will be bidding for them also. </w:t>
      </w:r>
      <w:r w:rsidR="0032598A" w:rsidRPr="00902FDE">
        <w:rPr>
          <w:rFonts w:ascii="Times New Roman" w:hAnsi="Times New Roman" w:cs="Times New Roman"/>
          <w:sz w:val="24"/>
          <w:szCs w:val="24"/>
        </w:rPr>
        <w:t xml:space="preserve">Sure Alex Rodriguez earns about the same amount of money than the entire Florida Marlins roster, but as I recall the Marlins won 2 World Series titles. </w:t>
      </w:r>
      <w:commentRangeStart w:id="42"/>
      <w:r w:rsidR="0032598A" w:rsidRPr="00902FDE">
        <w:rPr>
          <w:rFonts w:ascii="Times New Roman" w:hAnsi="Times New Roman" w:cs="Times New Roman"/>
          <w:sz w:val="24"/>
          <w:szCs w:val="24"/>
        </w:rPr>
        <w:t xml:space="preserve">In my opinion, the payrolls in baseball should be </w:t>
      </w:r>
      <w:r w:rsidR="0032598A" w:rsidRPr="00902FDE">
        <w:rPr>
          <w:rFonts w:ascii="Times New Roman" w:hAnsi="Times New Roman" w:cs="Times New Roman"/>
          <w:sz w:val="24"/>
          <w:szCs w:val="24"/>
        </w:rPr>
        <w:lastRenderedPageBreak/>
        <w:t>left alone because the Marlins proved to baseball, “It doesn’t matter how much money you shell out, a champion is determined by who wants it more.”</w:t>
      </w:r>
      <w:commentRangeEnd w:id="42"/>
      <w:r w:rsidR="00795A38">
        <w:rPr>
          <w:rStyle w:val="CommentReference"/>
        </w:rPr>
        <w:commentReference w:id="42"/>
      </w:r>
    </w:p>
    <w:p w:rsidR="0032598A" w:rsidRPr="00902FDE" w:rsidRDefault="00E6364A" w:rsidP="00A26CD3">
      <w:pPr>
        <w:spacing w:after="0" w:line="480" w:lineRule="auto"/>
        <w:ind w:firstLine="720"/>
        <w:rPr>
          <w:rFonts w:ascii="Times New Roman" w:hAnsi="Times New Roman" w:cs="Times New Roman"/>
          <w:sz w:val="24"/>
          <w:szCs w:val="24"/>
        </w:rPr>
      </w:pPr>
      <w:r w:rsidRPr="00902FDE">
        <w:rPr>
          <w:rFonts w:ascii="Times New Roman" w:hAnsi="Times New Roman" w:cs="Times New Roman"/>
          <w:i/>
          <w:sz w:val="24"/>
          <w:szCs w:val="24"/>
        </w:rPr>
        <w:t>(Section V)</w:t>
      </w:r>
      <w:r w:rsidRPr="00902FDE">
        <w:rPr>
          <w:rFonts w:ascii="Times New Roman" w:hAnsi="Times New Roman" w:cs="Times New Roman"/>
          <w:sz w:val="24"/>
          <w:szCs w:val="24"/>
        </w:rPr>
        <w:t xml:space="preserve"> </w:t>
      </w:r>
      <w:r w:rsidR="0032598A" w:rsidRPr="00902FDE">
        <w:rPr>
          <w:rFonts w:ascii="Times New Roman" w:hAnsi="Times New Roman" w:cs="Times New Roman"/>
          <w:sz w:val="24"/>
          <w:szCs w:val="24"/>
        </w:rPr>
        <w:t xml:space="preserve">Mike Schmidt presented me with a plethora of knowledge and insight into the world of baseball, how it has changed, and ways to make it better. “A cheater never wins” is an appropriate quote to add in to this entire paper because I don’t feel any cheater deserves recognition for cheating. </w:t>
      </w:r>
      <w:r w:rsidR="009F362E" w:rsidRPr="00902FDE">
        <w:rPr>
          <w:rFonts w:ascii="Times New Roman" w:hAnsi="Times New Roman" w:cs="Times New Roman"/>
          <w:sz w:val="24"/>
          <w:szCs w:val="24"/>
        </w:rPr>
        <w:t xml:space="preserve">Mike was quite a reliable source to turn to for the background of baseball and he left me, and hopefully the reader, with more understanding as to how baseball changed and how to improve the game to the way it was. </w:t>
      </w:r>
      <w:r w:rsidR="0032598A" w:rsidRPr="00902FDE">
        <w:rPr>
          <w:rFonts w:ascii="Times New Roman" w:hAnsi="Times New Roman" w:cs="Times New Roman"/>
          <w:sz w:val="24"/>
          <w:szCs w:val="24"/>
        </w:rPr>
        <w:t>I agree the Steroid Era</w:t>
      </w:r>
      <w:r w:rsidR="009F362E" w:rsidRPr="00902FDE">
        <w:rPr>
          <w:rFonts w:ascii="Times New Roman" w:hAnsi="Times New Roman" w:cs="Times New Roman"/>
          <w:sz w:val="24"/>
          <w:szCs w:val="24"/>
        </w:rPr>
        <w:t xml:space="preserve"> and free agency</w:t>
      </w:r>
      <w:r w:rsidR="0032598A" w:rsidRPr="00902FDE">
        <w:rPr>
          <w:rFonts w:ascii="Times New Roman" w:hAnsi="Times New Roman" w:cs="Times New Roman"/>
          <w:sz w:val="24"/>
          <w:szCs w:val="24"/>
        </w:rPr>
        <w:t xml:space="preserve"> tarnished part of baseball’</w:t>
      </w:r>
      <w:r w:rsidR="009F362E" w:rsidRPr="00902FDE">
        <w:rPr>
          <w:rFonts w:ascii="Times New Roman" w:hAnsi="Times New Roman" w:cs="Times New Roman"/>
          <w:sz w:val="24"/>
          <w:szCs w:val="24"/>
        </w:rPr>
        <w:t>s legacy but baseball has passed by that dark cloud and is making its way back into the sunlight. Baseball’s legacy had once been thought to be tarnished, but slowly and surely baseball is returning to become America’s pastime as it once was.</w:t>
      </w:r>
    </w:p>
    <w:p w:rsidR="00004D19" w:rsidRPr="00902FDE" w:rsidRDefault="00004D19" w:rsidP="005921AE">
      <w:pPr>
        <w:spacing w:line="480" w:lineRule="auto"/>
        <w:ind w:firstLine="720"/>
        <w:rPr>
          <w:rFonts w:ascii="Times New Roman" w:hAnsi="Times New Roman" w:cs="Times New Roman"/>
          <w:sz w:val="24"/>
          <w:szCs w:val="24"/>
        </w:rPr>
      </w:pPr>
    </w:p>
    <w:p w:rsidR="005921AE" w:rsidRPr="00902FDE" w:rsidRDefault="00032DF3" w:rsidP="005921AE">
      <w:pPr>
        <w:spacing w:line="480" w:lineRule="auto"/>
        <w:rPr>
          <w:rFonts w:ascii="Times New Roman" w:hAnsi="Times New Roman" w:cs="Times New Roman"/>
          <w:sz w:val="24"/>
          <w:szCs w:val="24"/>
        </w:rPr>
      </w:pPr>
      <w:r w:rsidRPr="00902FDE">
        <w:rPr>
          <w:rFonts w:ascii="Times New Roman" w:hAnsi="Times New Roman" w:cs="Times New Roman"/>
          <w:sz w:val="24"/>
          <w:szCs w:val="24"/>
        </w:rPr>
        <w:tab/>
      </w:r>
      <w:r w:rsidR="005921AE" w:rsidRPr="00902FDE">
        <w:rPr>
          <w:rFonts w:ascii="Times New Roman" w:hAnsi="Times New Roman" w:cs="Times New Roman"/>
          <w:sz w:val="24"/>
          <w:szCs w:val="24"/>
        </w:rPr>
        <w:t xml:space="preserve"> </w:t>
      </w:r>
    </w:p>
    <w:p w:rsidR="00032DF3" w:rsidRPr="00902FDE" w:rsidRDefault="00032DF3" w:rsidP="00215ADD">
      <w:pPr>
        <w:spacing w:line="480" w:lineRule="auto"/>
        <w:rPr>
          <w:rFonts w:ascii="Times New Roman" w:hAnsi="Times New Roman" w:cs="Times New Roman"/>
          <w:sz w:val="24"/>
          <w:szCs w:val="24"/>
        </w:rPr>
      </w:pPr>
      <w:r w:rsidRPr="00902FDE">
        <w:rPr>
          <w:rFonts w:ascii="Times New Roman" w:hAnsi="Times New Roman" w:cs="Times New Roman"/>
          <w:sz w:val="24"/>
          <w:szCs w:val="24"/>
        </w:rPr>
        <w:tab/>
      </w:r>
    </w:p>
    <w:p w:rsidR="00215ADD" w:rsidRPr="00902FDE" w:rsidRDefault="00215ADD" w:rsidP="00722169">
      <w:pPr>
        <w:rPr>
          <w:rFonts w:ascii="Times New Roman" w:hAnsi="Times New Roman" w:cs="Times New Roman"/>
          <w:sz w:val="24"/>
          <w:szCs w:val="24"/>
        </w:rPr>
      </w:pPr>
      <w:r w:rsidRPr="00902FDE">
        <w:rPr>
          <w:rFonts w:ascii="Times New Roman" w:hAnsi="Times New Roman" w:cs="Times New Roman"/>
          <w:sz w:val="24"/>
          <w:szCs w:val="24"/>
        </w:rPr>
        <w:tab/>
      </w:r>
    </w:p>
    <w:p w:rsidR="00722169" w:rsidRPr="00902FDE" w:rsidRDefault="00722169"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722169">
      <w:pPr>
        <w:jc w:val="center"/>
        <w:rPr>
          <w:rFonts w:ascii="Times New Roman" w:hAnsi="Times New Roman" w:cs="Times New Roman"/>
          <w:sz w:val="24"/>
          <w:szCs w:val="24"/>
        </w:rPr>
      </w:pP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Jeremy Spaeder</w:t>
      </w: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AP Language &amp; Composition – Period 2</w:t>
      </w:r>
    </w:p>
    <w:p w:rsidR="00902FDE" w:rsidRPr="00902FDE" w:rsidDel="0044069D" w:rsidRDefault="0044069D" w:rsidP="00902FDE">
      <w:pPr>
        <w:spacing w:line="480" w:lineRule="auto"/>
        <w:rPr>
          <w:del w:id="43" w:author="David Yarnell" w:date="2009-05-27T20:28:00Z"/>
          <w:rFonts w:ascii="Times New Roman" w:hAnsi="Times New Roman" w:cs="Times New Roman"/>
          <w:sz w:val="24"/>
          <w:szCs w:val="24"/>
        </w:rPr>
      </w:pPr>
      <w:ins w:id="44" w:author="David Yarnell" w:date="2009-05-27T20:28:00Z">
        <w:r>
          <w:rPr>
            <w:rFonts w:ascii="Times New Roman" w:hAnsi="Times New Roman" w:cs="Times New Roman"/>
            <w:sz w:val="24"/>
            <w:szCs w:val="24"/>
          </w:rPr>
          <w:t>Works</w:t>
        </w:r>
      </w:ins>
      <w:ins w:id="45" w:author="David Yarnell" w:date="2009-05-27T20:29:00Z">
        <w:r>
          <w:rPr>
            <w:rFonts w:ascii="Times New Roman" w:hAnsi="Times New Roman" w:cs="Times New Roman"/>
            <w:sz w:val="24"/>
            <w:szCs w:val="24"/>
          </w:rPr>
          <w:t xml:space="preserve"> Cited Page</w:t>
        </w:r>
      </w:ins>
      <w:commentRangeStart w:id="46"/>
      <w:del w:id="47" w:author="David Yarnell" w:date="2009-05-27T20:28:00Z">
        <w:r w:rsidR="00902FDE" w:rsidRPr="00902FDE" w:rsidDel="0044069D">
          <w:rPr>
            <w:rFonts w:ascii="Times New Roman" w:hAnsi="Times New Roman" w:cs="Times New Roman"/>
            <w:sz w:val="24"/>
            <w:szCs w:val="24"/>
          </w:rPr>
          <w:delText xml:space="preserve">Annotated Bibliography </w:delText>
        </w:r>
        <w:commentRangeEnd w:id="46"/>
        <w:r w:rsidR="00E32A4E" w:rsidDel="0044069D">
          <w:rPr>
            <w:rStyle w:val="CommentReference"/>
          </w:rPr>
          <w:commentReference w:id="46"/>
        </w:r>
      </w:del>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6 May 2009</w:t>
      </w:r>
    </w:p>
    <w:p w:rsidR="00902FDE" w:rsidRPr="00902FDE" w:rsidRDefault="00902FDE" w:rsidP="00902FDE">
      <w:pPr>
        <w:spacing w:line="480" w:lineRule="auto"/>
        <w:rPr>
          <w:rFonts w:ascii="Times New Roman" w:hAnsi="Times New Roman" w:cs="Times New Roman"/>
          <w:sz w:val="24"/>
          <w:szCs w:val="24"/>
        </w:rPr>
      </w:pP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 xml:space="preserve">Schmidt, Mike, and Glen Waggoner. </w:t>
      </w:r>
      <w:r w:rsidRPr="00902FDE">
        <w:rPr>
          <w:rFonts w:ascii="Times New Roman" w:hAnsi="Times New Roman" w:cs="Times New Roman"/>
          <w:sz w:val="24"/>
          <w:szCs w:val="24"/>
          <w:u w:val="single"/>
        </w:rPr>
        <w:t>Clearing the Bases: Juiced Players, Monster Salaries, Sham Records, and a Hall of Famer's Search for the Soul of Baseball</w:t>
      </w:r>
      <w:r w:rsidRPr="00902FDE">
        <w:rPr>
          <w:rFonts w:ascii="Times New Roman" w:hAnsi="Times New Roman" w:cs="Times New Roman"/>
          <w:sz w:val="24"/>
          <w:szCs w:val="24"/>
        </w:rPr>
        <w:t>. New York, NY: Harper Collins, 2006. 1-196.</w:t>
      </w:r>
    </w:p>
    <w:p w:rsidR="00902FDE" w:rsidRPr="00902FDE" w:rsidDel="0044069D" w:rsidRDefault="00902FDE" w:rsidP="00902FDE">
      <w:pPr>
        <w:spacing w:line="480" w:lineRule="auto"/>
        <w:rPr>
          <w:del w:id="48" w:author="David Yarnell" w:date="2009-05-27T20:27:00Z"/>
          <w:rFonts w:ascii="Times New Roman" w:hAnsi="Times New Roman" w:cs="Times New Roman"/>
          <w:sz w:val="24"/>
          <w:szCs w:val="24"/>
        </w:rPr>
      </w:pPr>
      <w:del w:id="49" w:author="David Yarnell" w:date="2009-05-27T20:27:00Z">
        <w:r w:rsidRPr="00902FDE" w:rsidDel="0044069D">
          <w:rPr>
            <w:rFonts w:ascii="Times New Roman" w:hAnsi="Times New Roman" w:cs="Times New Roman"/>
            <w:sz w:val="24"/>
            <w:szCs w:val="24"/>
          </w:rPr>
          <w:delText xml:space="preserve">Mike Schmidt does a fantastic job recognizing the struggles the game of baseball has and is facing. He argues that many records should be called into question because of the Steroid Era, but provides a counterargument when he says that athletes such as Barry Bonds and Alex Rodriguez could’ve performed just as well back in the day. Schmidt commends athletes for the amount of dedication they put forth towards the game and realizes steroids were just a sneaking way to keep composure and strength so athletes wouldn’t lose the edge they needed. </w:delText>
        </w:r>
      </w:del>
    </w:p>
    <w:p w:rsidR="00902FDE" w:rsidRPr="00902FDE" w:rsidDel="0044069D" w:rsidRDefault="00902FDE" w:rsidP="00902FDE">
      <w:pPr>
        <w:spacing w:line="480" w:lineRule="auto"/>
        <w:rPr>
          <w:del w:id="50" w:author="David Yarnell" w:date="2009-05-27T20:27:00Z"/>
          <w:rFonts w:ascii="Times New Roman" w:hAnsi="Times New Roman" w:cs="Times New Roman"/>
          <w:sz w:val="24"/>
          <w:szCs w:val="24"/>
        </w:rPr>
      </w:pPr>
      <w:del w:id="51" w:author="David Yarnell" w:date="2009-05-27T20:27:00Z">
        <w:r w:rsidRPr="00902FDE" w:rsidDel="0044069D">
          <w:rPr>
            <w:rFonts w:ascii="Times New Roman" w:hAnsi="Times New Roman" w:cs="Times New Roman"/>
            <w:sz w:val="24"/>
            <w:szCs w:val="24"/>
          </w:rPr>
          <w:delText>Clearing the Bases offers much needed insight into the shady world of steroids and Schmidt is a very beneficial piece to the puzzle. Schmidt offers first-hand opinions and ideas as to why steroids were so common amongst baseball players and how and why it took baseball so long to do anything about the problem. Unlike other related sources, Schmidt gives alternative ways to clean up the game, and eliminate the possibilities of another Steroid Era from ever occurring.</w:delText>
        </w:r>
      </w:del>
    </w:p>
    <w:p w:rsidR="00902FDE" w:rsidRPr="00902FDE" w:rsidDel="0044069D" w:rsidRDefault="00902FDE" w:rsidP="00902FDE">
      <w:pPr>
        <w:spacing w:line="480" w:lineRule="auto"/>
        <w:rPr>
          <w:del w:id="52" w:author="David Yarnell" w:date="2009-05-27T20:27:00Z"/>
          <w:rFonts w:ascii="Times New Roman" w:hAnsi="Times New Roman" w:cs="Times New Roman"/>
          <w:sz w:val="24"/>
          <w:szCs w:val="24"/>
        </w:rPr>
      </w:pPr>
      <w:del w:id="53" w:author="David Yarnell" w:date="2009-05-27T20:27:00Z">
        <w:r w:rsidRPr="00902FDE" w:rsidDel="0044069D">
          <w:rPr>
            <w:rFonts w:ascii="Times New Roman" w:hAnsi="Times New Roman" w:cs="Times New Roman"/>
            <w:sz w:val="24"/>
            <w:szCs w:val="24"/>
          </w:rPr>
          <w:lastRenderedPageBreak/>
          <w:delText>The source is directly related to my topic in all categories. Because I uncovered a professional athletes take on the subject of baseball controversies I was able to conclusions and learn more based on the facts in the book. My ways of thinking have altered slightly, in regards to free agency in baseball, and the overall stereotype that most players used steroids in the 90’s.</w:delText>
        </w:r>
      </w:del>
    </w:p>
    <w:p w:rsidR="00902FDE" w:rsidRPr="00902FDE" w:rsidRDefault="00902FDE" w:rsidP="00902FDE">
      <w:pPr>
        <w:spacing w:line="480" w:lineRule="auto"/>
        <w:rPr>
          <w:rFonts w:ascii="Times New Roman" w:hAnsi="Times New Roman" w:cs="Times New Roman"/>
          <w:sz w:val="24"/>
          <w:szCs w:val="24"/>
        </w:rPr>
      </w:pP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 xml:space="preserve">Marino, Jennifer. "Baseball Blues." </w:t>
      </w:r>
      <w:r w:rsidRPr="00902FDE">
        <w:rPr>
          <w:rFonts w:ascii="Times New Roman" w:hAnsi="Times New Roman" w:cs="Times New Roman"/>
          <w:sz w:val="24"/>
          <w:szCs w:val="24"/>
          <w:u w:val="single"/>
        </w:rPr>
        <w:t>Scholastic News -- Edition 5/6</w:t>
      </w:r>
      <w:r w:rsidRPr="00902FDE">
        <w:rPr>
          <w:rFonts w:ascii="Times New Roman" w:hAnsi="Times New Roman" w:cs="Times New Roman"/>
          <w:sz w:val="24"/>
          <w:szCs w:val="24"/>
        </w:rPr>
        <w:t xml:space="preserve"> 77.17 (09 Mar. 2009): 6-6. </w:t>
      </w:r>
      <w:r w:rsidRPr="00902FDE">
        <w:rPr>
          <w:rFonts w:ascii="Times New Roman" w:hAnsi="Times New Roman" w:cs="Times New Roman"/>
          <w:sz w:val="24"/>
          <w:szCs w:val="24"/>
          <w:u w:val="single"/>
        </w:rPr>
        <w:t>MasterFILE Premier</w:t>
      </w:r>
      <w:r w:rsidRPr="00902FDE">
        <w:rPr>
          <w:rFonts w:ascii="Times New Roman" w:hAnsi="Times New Roman" w:cs="Times New Roman"/>
          <w:sz w:val="24"/>
          <w:szCs w:val="24"/>
        </w:rPr>
        <w:t xml:space="preserve">. EBSCO. [Library name], [City], [State abbreviation]. 6 May 2009 </w:t>
      </w:r>
      <w:hyperlink r:id="rId8" w:history="1">
        <w:r w:rsidRPr="00902FDE">
          <w:rPr>
            <w:rStyle w:val="Hyperlink"/>
            <w:rFonts w:ascii="Times New Roman" w:hAnsi="Times New Roman" w:cs="Times New Roman"/>
            <w:sz w:val="24"/>
            <w:szCs w:val="24"/>
          </w:rPr>
          <w:t>http://search.ebscohost.com/login.aspx?direct=true&amp;db=f5h&amp;AN=37585862&amp;site=ehost-live</w:t>
        </w:r>
      </w:hyperlink>
    </w:p>
    <w:p w:rsidR="00902FDE" w:rsidRPr="00902FDE" w:rsidDel="0044069D" w:rsidRDefault="00902FDE" w:rsidP="00902FDE">
      <w:pPr>
        <w:spacing w:line="480" w:lineRule="auto"/>
        <w:rPr>
          <w:del w:id="54" w:author="David Yarnell" w:date="2009-05-27T20:28:00Z"/>
          <w:rFonts w:ascii="Times New Roman" w:hAnsi="Times New Roman" w:cs="Times New Roman"/>
          <w:sz w:val="24"/>
          <w:szCs w:val="24"/>
        </w:rPr>
      </w:pPr>
      <w:del w:id="55" w:author="David Yarnell" w:date="2009-05-27T20:28:00Z">
        <w:r w:rsidRPr="00902FDE" w:rsidDel="0044069D">
          <w:rPr>
            <w:rFonts w:ascii="Times New Roman" w:hAnsi="Times New Roman" w:cs="Times New Roman"/>
            <w:sz w:val="24"/>
            <w:szCs w:val="24"/>
          </w:rPr>
          <w:delText>The source summarizes the negative effects steroids have placed on the game of baseball. The article focuses mainly on Alex Rodriguez, an MLB superstar, who recently was found guilty of steroid use while on the Texas Rangers roster. A positive steroid test destroys a player’s reputation, but also diminishes his credibility for the player he had become. Rodriguez’s statistics during the 2001-2003 seasons have sparked controversy, since the Major Leaguer tested positive during the 2004 season. Steroids tarnished Alex Rodriguez’s career and his actions have left loyal fans wondering whether or not he’s really the player society sought him to be.</w:delText>
        </w:r>
      </w:del>
    </w:p>
    <w:p w:rsidR="00902FDE" w:rsidRPr="00902FDE" w:rsidDel="0044069D" w:rsidRDefault="00902FDE" w:rsidP="00902FDE">
      <w:pPr>
        <w:spacing w:line="480" w:lineRule="auto"/>
        <w:rPr>
          <w:del w:id="56" w:author="David Yarnell" w:date="2009-05-27T20:28:00Z"/>
          <w:rFonts w:ascii="Times New Roman" w:hAnsi="Times New Roman" w:cs="Times New Roman"/>
          <w:sz w:val="24"/>
          <w:szCs w:val="24"/>
        </w:rPr>
      </w:pPr>
    </w:p>
    <w:p w:rsidR="00902FDE" w:rsidRPr="00902FDE" w:rsidDel="0044069D" w:rsidRDefault="00902FDE" w:rsidP="00902FDE">
      <w:pPr>
        <w:spacing w:line="480" w:lineRule="auto"/>
        <w:rPr>
          <w:del w:id="57" w:author="David Yarnell" w:date="2009-05-27T20:28:00Z"/>
          <w:rFonts w:ascii="Times New Roman" w:hAnsi="Times New Roman" w:cs="Times New Roman"/>
          <w:sz w:val="24"/>
          <w:szCs w:val="24"/>
        </w:rPr>
      </w:pPr>
      <w:del w:id="58" w:author="David Yarnell" w:date="2009-05-27T20:28:00Z">
        <w:r w:rsidRPr="00902FDE" w:rsidDel="0044069D">
          <w:rPr>
            <w:rFonts w:ascii="Times New Roman" w:hAnsi="Times New Roman" w:cs="Times New Roman"/>
            <w:sz w:val="24"/>
            <w:szCs w:val="24"/>
          </w:rPr>
          <w:delText>Steroids in baseball have plagued the authenticity of the game, and this source proves first-hand how steroids have systematically ruined a single player’s reputation. The article provides sufficient information that states how steroids changed the game of baseball and negatively affected baseball’s image.</w:delText>
        </w:r>
      </w:del>
    </w:p>
    <w:p w:rsidR="00902FDE" w:rsidRPr="00902FDE" w:rsidDel="0044069D" w:rsidRDefault="00902FDE" w:rsidP="00902FDE">
      <w:pPr>
        <w:spacing w:line="480" w:lineRule="auto"/>
        <w:rPr>
          <w:del w:id="59" w:author="David Yarnell" w:date="2009-05-27T20:28:00Z"/>
          <w:rFonts w:ascii="Times New Roman" w:hAnsi="Times New Roman" w:cs="Times New Roman"/>
          <w:sz w:val="24"/>
          <w:szCs w:val="24"/>
        </w:rPr>
      </w:pPr>
      <w:del w:id="60" w:author="David Yarnell" w:date="2009-05-27T20:28:00Z">
        <w:r w:rsidRPr="00902FDE" w:rsidDel="0044069D">
          <w:rPr>
            <w:rFonts w:ascii="Times New Roman" w:hAnsi="Times New Roman" w:cs="Times New Roman"/>
            <w:sz w:val="24"/>
            <w:szCs w:val="24"/>
          </w:rPr>
          <w:lastRenderedPageBreak/>
          <w:delText>Based on the specific evidence stated in the source, steroids have shed a dark cloud over the sport of baseball. This source helps to prove the saddening truth that steroids have seemingly overtaken baseball and made a mockery of the sport’s players. The source hasn’t changed my way of thinking at all since I’m strongly against cheating and steroids rather it has given me more insight into the dark side of baseball.</w:delText>
        </w:r>
      </w:del>
    </w:p>
    <w:p w:rsidR="00902FDE" w:rsidRPr="00902FDE" w:rsidRDefault="00902FDE" w:rsidP="00902FDE">
      <w:pPr>
        <w:spacing w:line="480" w:lineRule="auto"/>
        <w:rPr>
          <w:rFonts w:ascii="Times New Roman" w:hAnsi="Times New Roman" w:cs="Times New Roman"/>
          <w:sz w:val="24"/>
          <w:szCs w:val="24"/>
        </w:rPr>
      </w:pPr>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rPr>
        <w:t xml:space="preserve">Pierre, Vaunel. </w:t>
      </w:r>
      <w:r w:rsidRPr="00902FDE">
        <w:rPr>
          <w:rFonts w:ascii="Times New Roman" w:hAnsi="Times New Roman" w:cs="Times New Roman"/>
          <w:sz w:val="24"/>
          <w:szCs w:val="24"/>
          <w:u w:val="single"/>
        </w:rPr>
        <w:t>Eagle News</w:t>
      </w:r>
      <w:r w:rsidRPr="00902FDE">
        <w:rPr>
          <w:rFonts w:ascii="Times New Roman" w:hAnsi="Times New Roman" w:cs="Times New Roman"/>
          <w:sz w:val="24"/>
          <w:szCs w:val="24"/>
        </w:rPr>
        <w:t xml:space="preserve">. 2009. College Media Network. 6 May 2009 </w:t>
      </w:r>
      <w:hyperlink r:id="rId9" w:history="1">
        <w:r w:rsidRPr="00902FDE">
          <w:rPr>
            <w:rStyle w:val="Hyperlink"/>
            <w:rFonts w:ascii="Times New Roman" w:hAnsi="Times New Roman" w:cs="Times New Roman"/>
            <w:sz w:val="24"/>
            <w:szCs w:val="24"/>
          </w:rPr>
          <w:t>http://media.www.eaglenews.org/media/storage/paper1344/news/2009/04/15/SportsColumn/Time-To.Put.A.Cap.On.Baseball-3710648.shtml</w:t>
        </w:r>
      </w:hyperlink>
    </w:p>
    <w:p w:rsidR="00902FDE" w:rsidRPr="00902FDE" w:rsidDel="0044069D" w:rsidRDefault="00902FDE" w:rsidP="00902FDE">
      <w:pPr>
        <w:spacing w:line="480" w:lineRule="auto"/>
        <w:rPr>
          <w:del w:id="61" w:author="David Yarnell" w:date="2009-05-27T20:28:00Z"/>
          <w:rFonts w:ascii="Times New Roman" w:hAnsi="Times New Roman" w:cs="Times New Roman"/>
          <w:sz w:val="24"/>
          <w:szCs w:val="24"/>
        </w:rPr>
      </w:pPr>
      <w:del w:id="62" w:author="David Yarnell" w:date="2009-05-27T20:28:00Z">
        <w:r w:rsidRPr="00902FDE" w:rsidDel="0044069D">
          <w:rPr>
            <w:rFonts w:ascii="Times New Roman" w:hAnsi="Times New Roman" w:cs="Times New Roman"/>
            <w:sz w:val="24"/>
            <w:szCs w:val="24"/>
          </w:rPr>
          <w:delText xml:space="preserve">The main argument of this sports column is the issue of salaries in MLB and whether or not a salary cap should be instituted in order to control astronomical payrolls. The author recognizes the unfairness of payrolls in baseball which consist of teams well over the 100-200 million mark, while some teams sit in the basement barely making it over 40 million. The columnist offers the idea that if a salary cap were put into place, the big payroll teams would have extra cash for stadium maintenance or whatever they feel necessary. On the flip side, the smaller payroll teams will have more money to make attempts to go after big name players and improve the overall quality of their organization. </w:delText>
        </w:r>
      </w:del>
    </w:p>
    <w:p w:rsidR="00902FDE" w:rsidRPr="00902FDE" w:rsidDel="0044069D" w:rsidRDefault="00902FDE" w:rsidP="00902FDE">
      <w:pPr>
        <w:spacing w:line="480" w:lineRule="auto"/>
        <w:rPr>
          <w:del w:id="63" w:author="David Yarnell" w:date="2009-05-27T20:28:00Z"/>
          <w:rFonts w:ascii="Times New Roman" w:hAnsi="Times New Roman" w:cs="Times New Roman"/>
          <w:sz w:val="24"/>
          <w:szCs w:val="24"/>
        </w:rPr>
      </w:pPr>
      <w:del w:id="64" w:author="David Yarnell" w:date="2009-05-27T20:28:00Z">
        <w:r w:rsidRPr="00902FDE" w:rsidDel="0044069D">
          <w:rPr>
            <w:rFonts w:ascii="Times New Roman" w:hAnsi="Times New Roman" w:cs="Times New Roman"/>
            <w:sz w:val="24"/>
            <w:szCs w:val="24"/>
          </w:rPr>
          <w:delText>A salary cap only makes sense, especially with the way the economy has fluctuated over the past year or so. This source is very advantageous to my report because it provides further evidence that baseball players are in fact paid why too much to play a game of baseball. The source is biased towards big teams but gives reasons as to why it’s unfair for only a few teams to control the entire payroll of MLB teams.</w:delText>
        </w:r>
      </w:del>
    </w:p>
    <w:p w:rsidR="00902FDE" w:rsidRPr="00902FDE" w:rsidDel="0044069D" w:rsidRDefault="00902FDE" w:rsidP="00902FDE">
      <w:pPr>
        <w:spacing w:line="480" w:lineRule="auto"/>
        <w:rPr>
          <w:del w:id="65" w:author="David Yarnell" w:date="2009-05-27T20:28:00Z"/>
          <w:rFonts w:ascii="Times New Roman" w:hAnsi="Times New Roman" w:cs="Times New Roman"/>
          <w:sz w:val="24"/>
          <w:szCs w:val="24"/>
        </w:rPr>
      </w:pPr>
      <w:del w:id="66" w:author="David Yarnell" w:date="2009-05-27T20:28:00Z">
        <w:r w:rsidRPr="00902FDE" w:rsidDel="0044069D">
          <w:rPr>
            <w:rFonts w:ascii="Times New Roman" w:hAnsi="Times New Roman" w:cs="Times New Roman"/>
            <w:sz w:val="24"/>
            <w:szCs w:val="24"/>
          </w:rPr>
          <w:lastRenderedPageBreak/>
          <w:delText>The source provides extensive information into the economic side of baseball. I’m a firm believer that all athletes are paid too much for what they do, and this source better explains why I feel that way. I will be able to use some of the information from this source to better persuade my reader why I feel this way and the negative effects high payrolls have on the game of baseball.</w:delText>
        </w:r>
      </w:del>
    </w:p>
    <w:p w:rsidR="00902FDE" w:rsidRPr="00902FDE" w:rsidRDefault="00902FDE" w:rsidP="00902FDE">
      <w:pPr>
        <w:spacing w:line="480" w:lineRule="auto"/>
        <w:rPr>
          <w:rFonts w:ascii="Times New Roman" w:hAnsi="Times New Roman" w:cs="Times New Roman"/>
          <w:sz w:val="24"/>
          <w:szCs w:val="24"/>
        </w:rPr>
      </w:pPr>
      <w:del w:id="67" w:author="David Yarnell" w:date="2009-05-27T20:28:00Z">
        <w:r w:rsidRPr="00902FDE" w:rsidDel="0044069D">
          <w:rPr>
            <w:rFonts w:ascii="Times New Roman" w:hAnsi="Times New Roman" w:cs="Times New Roman"/>
            <w:sz w:val="24"/>
            <w:szCs w:val="24"/>
          </w:rPr>
          <w:delText xml:space="preserve"> </w:delText>
        </w:r>
      </w:del>
    </w:p>
    <w:p w:rsidR="00902FDE" w:rsidRPr="00902FDE" w:rsidRDefault="00902FDE" w:rsidP="00902FDE">
      <w:pPr>
        <w:spacing w:line="480" w:lineRule="auto"/>
        <w:rPr>
          <w:rFonts w:ascii="Times New Roman" w:hAnsi="Times New Roman" w:cs="Times New Roman"/>
          <w:sz w:val="24"/>
          <w:szCs w:val="24"/>
        </w:rPr>
      </w:pPr>
      <w:r w:rsidRPr="00902FDE">
        <w:rPr>
          <w:rFonts w:ascii="Times New Roman" w:hAnsi="Times New Roman" w:cs="Times New Roman"/>
          <w:sz w:val="24"/>
          <w:szCs w:val="24"/>
          <w:u w:val="single"/>
        </w:rPr>
        <w:t>Steroids, Other 'Drugs' , and Baseball</w:t>
      </w:r>
      <w:r w:rsidRPr="00902FDE">
        <w:rPr>
          <w:rFonts w:ascii="Times New Roman" w:hAnsi="Times New Roman" w:cs="Times New Roman"/>
          <w:sz w:val="24"/>
          <w:szCs w:val="24"/>
        </w:rPr>
        <w:t xml:space="preserve">. 2009. Owlcroft Company. 6 May 2009 </w:t>
      </w:r>
      <w:hyperlink r:id="rId10" w:history="1">
        <w:r w:rsidRPr="00902FDE">
          <w:rPr>
            <w:rStyle w:val="Hyperlink"/>
            <w:rFonts w:ascii="Times New Roman" w:hAnsi="Times New Roman" w:cs="Times New Roman"/>
            <w:sz w:val="24"/>
            <w:szCs w:val="24"/>
          </w:rPr>
          <w:t>http://steroids-and-baseball.com/</w:t>
        </w:r>
      </w:hyperlink>
    </w:p>
    <w:p w:rsidR="00902FDE" w:rsidRPr="00902FDE" w:rsidDel="0044069D" w:rsidRDefault="00902FDE" w:rsidP="00902FDE">
      <w:pPr>
        <w:spacing w:line="480" w:lineRule="auto"/>
        <w:rPr>
          <w:del w:id="68" w:author="David Yarnell" w:date="2009-05-27T20:28:00Z"/>
          <w:rFonts w:ascii="Times New Roman" w:hAnsi="Times New Roman" w:cs="Times New Roman"/>
          <w:sz w:val="24"/>
          <w:szCs w:val="24"/>
        </w:rPr>
      </w:pPr>
      <w:del w:id="69" w:author="David Yarnell" w:date="2009-05-27T20:28:00Z">
        <w:r w:rsidRPr="00902FDE" w:rsidDel="0044069D">
          <w:rPr>
            <w:rFonts w:ascii="Times New Roman" w:hAnsi="Times New Roman" w:cs="Times New Roman"/>
            <w:sz w:val="24"/>
            <w:szCs w:val="24"/>
          </w:rPr>
          <w:delText>The main arguments of the source are to prove how and why steroids did not alter the overall image of baseball. The passage describes the ways in which steroids work and numerous statistics involving trends of home runs and overall batting. The main point the source tries to deliver is that baseball’s records aren’t permanently tarnished because of the Steroid Era, and that many records stand correct.</w:delText>
        </w:r>
      </w:del>
    </w:p>
    <w:p w:rsidR="00902FDE" w:rsidRPr="00902FDE" w:rsidDel="0044069D" w:rsidRDefault="00902FDE" w:rsidP="00902FDE">
      <w:pPr>
        <w:spacing w:line="480" w:lineRule="auto"/>
        <w:rPr>
          <w:del w:id="70" w:author="David Yarnell" w:date="2009-05-27T20:28:00Z"/>
          <w:rFonts w:ascii="Times New Roman" w:hAnsi="Times New Roman" w:cs="Times New Roman"/>
          <w:sz w:val="24"/>
          <w:szCs w:val="24"/>
        </w:rPr>
      </w:pPr>
      <w:del w:id="71" w:author="David Yarnell" w:date="2009-05-27T20:28:00Z">
        <w:r w:rsidRPr="00902FDE" w:rsidDel="0044069D">
          <w:rPr>
            <w:rFonts w:ascii="Times New Roman" w:hAnsi="Times New Roman" w:cs="Times New Roman"/>
            <w:sz w:val="24"/>
            <w:szCs w:val="24"/>
          </w:rPr>
          <w:delText>The source is quite useful because it opposes my views of steroids in baseball. I’m confident that steroids have forever stained the image of baseball and its records. This source is the only source I obtained in which I disagree with some of the statement put forth in the column. I don’t believe the source takes sides in its entire entirety, but it certainly leans more towards steroids being a non-factor to the game of baseball.</w:delText>
        </w:r>
      </w:del>
    </w:p>
    <w:p w:rsidR="00902FDE" w:rsidDel="0044069D" w:rsidRDefault="00902FDE" w:rsidP="00902FDE">
      <w:pPr>
        <w:spacing w:line="480" w:lineRule="auto"/>
        <w:rPr>
          <w:del w:id="72" w:author="David Yarnell" w:date="2009-05-27T20:28:00Z"/>
        </w:rPr>
      </w:pPr>
      <w:del w:id="73" w:author="David Yarnell" w:date="2009-05-27T20:28:00Z">
        <w:r w:rsidRPr="00902FDE" w:rsidDel="0044069D">
          <w:rPr>
            <w:rFonts w:ascii="Times New Roman" w:hAnsi="Times New Roman" w:cs="Times New Roman"/>
            <w:sz w:val="24"/>
            <w:szCs w:val="24"/>
          </w:rPr>
          <w:delText>With the other loads of data and information I've collected regarding my topic and stance on a variety of issues, this source will be the source I try to contradict and prove its inaccuracy. The source gave me the chance to hear the other side of the spectrum in relation to steroids in baseball, but it certainly has not changed my mind in the slightest bit.</w:delText>
        </w:r>
        <w:r w:rsidDel="0044069D">
          <w:delText xml:space="preserve">  </w:delText>
        </w:r>
      </w:del>
    </w:p>
    <w:p w:rsidR="0076278D" w:rsidRDefault="0076278D" w:rsidP="00902FDE">
      <w:pPr>
        <w:spacing w:line="480" w:lineRule="auto"/>
      </w:pPr>
    </w:p>
    <w:p w:rsidR="0076278D" w:rsidRDefault="0076278D" w:rsidP="00902FDE">
      <w:pPr>
        <w:spacing w:line="480" w:lineRule="auto"/>
      </w:pPr>
    </w:p>
    <w:p w:rsidR="0076278D" w:rsidRDefault="00121FA5" w:rsidP="00390E54">
      <w:pPr>
        <w:spacing w:line="48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8.5pt;height:265.5pt">
            <v:imagedata r:id="rId11" o:title=""/>
          </v:shape>
        </w:pict>
      </w:r>
    </w:p>
    <w:p w:rsidR="00902FDE" w:rsidRDefault="00795A38" w:rsidP="00902FDE">
      <w:ins w:id="74" w:author=" " w:date="2009-05-17T21:49:00Z">
        <w:r>
          <w:object w:dxaOrig="11568" w:dyaOrig="5292">
            <v:shape id="_x0000_i1025" type="#_x0000_t75" style="width:537.75pt;height:265.5pt" o:ole="">
              <v:imagedata r:id="rId12" o:title=""/>
            </v:shape>
            <o:OLEObject Type="Embed" ProgID="Excel.Sheet.12" ShapeID="_x0000_i1025" DrawAspect="Content" ObjectID="_1304962400" r:id="rId13"/>
          </w:object>
        </w:r>
      </w:ins>
    </w:p>
    <w:sectPr w:rsidR="00902FDE" w:rsidSect="00446ABF">
      <w:footerReference w:type="default" r:id="rId14"/>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17T21:37:00Z" w:initials="MSOffice">
    <w:p w:rsidR="00E32A4E" w:rsidRDefault="00E32A4E">
      <w:pPr>
        <w:pStyle w:val="CommentText"/>
      </w:pPr>
      <w:r>
        <w:rPr>
          <w:rStyle w:val="CommentReference"/>
        </w:rPr>
        <w:annotationRef/>
      </w:r>
      <w:r>
        <w:t>13.1?</w:t>
      </w:r>
    </w:p>
  </w:comment>
  <w:comment w:id="3" w:author=" " w:date="2009-05-27T20:03:00Z" w:initials="MSOffice">
    <w:p w:rsidR="00E32A4E" w:rsidRDefault="00E32A4E">
      <w:pPr>
        <w:pStyle w:val="CommentText"/>
      </w:pPr>
      <w:r>
        <w:rPr>
          <w:rStyle w:val="CommentReference"/>
        </w:rPr>
        <w:annotationRef/>
      </w:r>
      <w:r w:rsidR="005E2C9A">
        <w:t>Write</w:t>
      </w:r>
      <w:r>
        <w:t xml:space="preserve"> out</w:t>
      </w:r>
    </w:p>
  </w:comment>
  <w:comment w:id="6" w:author=" " w:date="2009-05-17T21:37:00Z" w:initials="MSOffice">
    <w:p w:rsidR="00E32A4E" w:rsidRDefault="00E32A4E">
      <w:pPr>
        <w:pStyle w:val="CommentText"/>
      </w:pPr>
      <w:r>
        <w:rPr>
          <w:rStyle w:val="CommentReference"/>
        </w:rPr>
        <w:annotationRef/>
      </w:r>
      <w:r>
        <w:t>5.1 include last comma in a series</w:t>
      </w:r>
    </w:p>
  </w:comment>
  <w:comment w:id="7" w:author=" " w:date="2009-05-17T21:38:00Z" w:initials="MSOffice">
    <w:p w:rsidR="00E32A4E" w:rsidRDefault="00E32A4E">
      <w:pPr>
        <w:pStyle w:val="CommentText"/>
      </w:pPr>
      <w:r>
        <w:rPr>
          <w:rStyle w:val="CommentReference"/>
        </w:rPr>
        <w:annotationRef/>
      </w:r>
      <w:r>
        <w:t>Unless you know him personally, stick to using his last name.</w:t>
      </w:r>
    </w:p>
  </w:comment>
  <w:comment w:id="13" w:author=" " w:date="2009-05-17T21:38:00Z" w:initials="MSOffice">
    <w:p w:rsidR="00E32A4E" w:rsidRDefault="00E32A4E">
      <w:pPr>
        <w:pStyle w:val="CommentText"/>
      </w:pPr>
      <w:r>
        <w:rPr>
          <w:rStyle w:val="CommentReference"/>
        </w:rPr>
        <w:annotationRef/>
      </w:r>
      <w:r>
        <w:t>6.3</w:t>
      </w:r>
    </w:p>
  </w:comment>
  <w:comment w:id="18" w:author=" " w:date="2009-05-17T21:39:00Z" w:initials="MSOffice">
    <w:p w:rsidR="00E32A4E" w:rsidRDefault="00E32A4E">
      <w:pPr>
        <w:pStyle w:val="CommentText"/>
      </w:pPr>
      <w:r>
        <w:rPr>
          <w:rStyle w:val="CommentReference"/>
        </w:rPr>
        <w:annotationRef/>
      </w:r>
      <w:r>
        <w:t>5.2</w:t>
      </w:r>
    </w:p>
  </w:comment>
  <w:comment w:id="20" w:author=" " w:date="2009-05-17T21:40:00Z" w:initials="MSOffice">
    <w:p w:rsidR="00E32A4E" w:rsidRDefault="00E32A4E">
      <w:pPr>
        <w:pStyle w:val="CommentText"/>
      </w:pPr>
      <w:r>
        <w:rPr>
          <w:rStyle w:val="CommentReference"/>
        </w:rPr>
        <w:annotationRef/>
      </w:r>
      <w:r>
        <w:t>5.2</w:t>
      </w:r>
    </w:p>
  </w:comment>
  <w:comment w:id="22" w:author=" " w:date="2009-05-17T21:42:00Z" w:initials="MSOffice">
    <w:p w:rsidR="00E32A4E" w:rsidRDefault="00E32A4E">
      <w:pPr>
        <w:pStyle w:val="CommentText"/>
      </w:pPr>
      <w:r>
        <w:rPr>
          <w:rStyle w:val="CommentReference"/>
        </w:rPr>
        <w:annotationRef/>
      </w:r>
      <w:r>
        <w:t>5.4</w:t>
      </w:r>
    </w:p>
  </w:comment>
  <w:comment w:id="23" w:author=" " w:date="2009-05-17T21:43:00Z" w:initials="MSOffice">
    <w:p w:rsidR="00E32A4E" w:rsidRDefault="00E32A4E">
      <w:pPr>
        <w:pStyle w:val="CommentText"/>
      </w:pPr>
      <w:r>
        <w:rPr>
          <w:rStyle w:val="CommentReference"/>
        </w:rPr>
        <w:annotationRef/>
      </w:r>
      <w:r>
        <w:t xml:space="preserve">This tone is a bit too informal. </w:t>
      </w:r>
    </w:p>
  </w:comment>
  <w:comment w:id="28" w:author=" " w:date="2009-05-17T21:43:00Z" w:initials="MSOffice">
    <w:p w:rsidR="00E32A4E" w:rsidRDefault="00E32A4E">
      <w:pPr>
        <w:pStyle w:val="CommentText"/>
      </w:pPr>
      <w:r>
        <w:rPr>
          <w:rStyle w:val="CommentReference"/>
        </w:rPr>
        <w:annotationRef/>
      </w:r>
      <w:r>
        <w:t>5.2</w:t>
      </w:r>
    </w:p>
  </w:comment>
  <w:comment w:id="32" w:author=" " w:date="2009-05-17T21:44:00Z" w:initials="MSOffice">
    <w:p w:rsidR="00E32A4E" w:rsidRDefault="00E32A4E">
      <w:pPr>
        <w:pStyle w:val="CommentText"/>
      </w:pPr>
      <w:r>
        <w:rPr>
          <w:rStyle w:val="CommentReference"/>
        </w:rPr>
        <w:annotationRef/>
      </w:r>
      <w:r>
        <w:t>5.2</w:t>
      </w:r>
    </w:p>
  </w:comment>
  <w:comment w:id="33" w:author=" " w:date="2009-05-17T21:44:00Z" w:initials="MSOffice">
    <w:p w:rsidR="00E32A4E" w:rsidRDefault="00E32A4E">
      <w:pPr>
        <w:pStyle w:val="CommentText"/>
      </w:pPr>
      <w:r>
        <w:rPr>
          <w:rStyle w:val="CommentReference"/>
        </w:rPr>
        <w:annotationRef/>
      </w:r>
      <w:r>
        <w:t>write out</w:t>
      </w:r>
    </w:p>
  </w:comment>
  <w:comment w:id="37" w:author=" " w:date="2009-05-17T21:45:00Z" w:initials="MSOffice">
    <w:p w:rsidR="00795A38" w:rsidRDefault="00795A38">
      <w:pPr>
        <w:pStyle w:val="CommentText"/>
      </w:pPr>
      <w:r>
        <w:rPr>
          <w:rStyle w:val="CommentReference"/>
        </w:rPr>
        <w:annotationRef/>
      </w:r>
      <w:r>
        <w:t>In this section, you allude to his point, but it doesn’t have any analysis of the way he organizes his arguments or makes his points. We need to hear your voice analyzing the rhetoric at work.</w:t>
      </w:r>
    </w:p>
  </w:comment>
  <w:comment w:id="41" w:author=" " w:date="2009-05-17T21:47:00Z" w:initials="MSOffice">
    <w:p w:rsidR="00795A38" w:rsidRDefault="00795A38">
      <w:pPr>
        <w:pStyle w:val="CommentText"/>
      </w:pPr>
      <w:r>
        <w:rPr>
          <w:rStyle w:val="CommentReference"/>
        </w:rPr>
        <w:annotationRef/>
      </w:r>
      <w:r>
        <w:t>13.1</w:t>
      </w:r>
    </w:p>
  </w:comment>
  <w:comment w:id="42" w:author=" " w:date="2009-05-17T21:48:00Z" w:initials="MSOffice">
    <w:p w:rsidR="00795A38" w:rsidRDefault="00795A38">
      <w:pPr>
        <w:pStyle w:val="CommentText"/>
      </w:pPr>
      <w:r>
        <w:rPr>
          <w:rStyle w:val="CommentReference"/>
        </w:rPr>
        <w:annotationRef/>
      </w:r>
      <w:r>
        <w:t>These are all interesting points from you, but where is your research that supports these views? There is a lot out there suggesting similar things.</w:t>
      </w:r>
    </w:p>
  </w:comment>
  <w:comment w:id="46" w:author=" " w:date="2009-05-17T21:35:00Z" w:initials="MSOffice">
    <w:p w:rsidR="00E32A4E" w:rsidRDefault="00E32A4E">
      <w:pPr>
        <w:pStyle w:val="CommentText"/>
      </w:pPr>
      <w:r>
        <w:rPr>
          <w:rStyle w:val="CommentReference"/>
        </w:rPr>
        <w:annotationRef/>
      </w:r>
      <w:r>
        <w:t>This should only be your Works Cited page.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E7" w:rsidRDefault="00B96AE7" w:rsidP="009F362E">
      <w:pPr>
        <w:spacing w:after="0" w:line="240" w:lineRule="auto"/>
      </w:pPr>
      <w:r>
        <w:separator/>
      </w:r>
    </w:p>
  </w:endnote>
  <w:endnote w:type="continuationSeparator" w:id="1">
    <w:p w:rsidR="00B96AE7" w:rsidRDefault="00B96AE7" w:rsidP="009F36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864563"/>
      <w:docPartObj>
        <w:docPartGallery w:val="Page Numbers (Bottom of Page)"/>
        <w:docPartUnique/>
      </w:docPartObj>
    </w:sdtPr>
    <w:sdtContent>
      <w:p w:rsidR="009F362E" w:rsidRDefault="004C340D">
        <w:pPr>
          <w:pStyle w:val="Footer"/>
          <w:jc w:val="center"/>
        </w:pPr>
        <w:fldSimple w:instr=" PAGE   \* MERGEFORMAT ">
          <w:r w:rsidR="00972744">
            <w:rPr>
              <w:noProof/>
            </w:rPr>
            <w:t>4</w:t>
          </w:r>
        </w:fldSimple>
      </w:p>
    </w:sdtContent>
  </w:sdt>
  <w:p w:rsidR="009F362E" w:rsidRDefault="009F36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E7" w:rsidRDefault="00B96AE7" w:rsidP="009F362E">
      <w:pPr>
        <w:spacing w:after="0" w:line="240" w:lineRule="auto"/>
      </w:pPr>
      <w:r>
        <w:separator/>
      </w:r>
    </w:p>
  </w:footnote>
  <w:footnote w:type="continuationSeparator" w:id="1">
    <w:p w:rsidR="00B96AE7" w:rsidRDefault="00B96AE7" w:rsidP="009F362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rsids>
    <w:rsidRoot w:val="00722169"/>
    <w:rsid w:val="00004D19"/>
    <w:rsid w:val="00014F64"/>
    <w:rsid w:val="00032DF3"/>
    <w:rsid w:val="000F2D93"/>
    <w:rsid w:val="00121FA5"/>
    <w:rsid w:val="001B1549"/>
    <w:rsid w:val="00215ADD"/>
    <w:rsid w:val="00237291"/>
    <w:rsid w:val="003108A2"/>
    <w:rsid w:val="00317CAE"/>
    <w:rsid w:val="0032598A"/>
    <w:rsid w:val="00390E54"/>
    <w:rsid w:val="00397DCD"/>
    <w:rsid w:val="0044069D"/>
    <w:rsid w:val="00446ABF"/>
    <w:rsid w:val="004C340D"/>
    <w:rsid w:val="005917BD"/>
    <w:rsid w:val="005921AE"/>
    <w:rsid w:val="005D583E"/>
    <w:rsid w:val="005E2C9A"/>
    <w:rsid w:val="005F4DCA"/>
    <w:rsid w:val="006E4CED"/>
    <w:rsid w:val="00712158"/>
    <w:rsid w:val="00713ACE"/>
    <w:rsid w:val="00722169"/>
    <w:rsid w:val="00752740"/>
    <w:rsid w:val="0076278D"/>
    <w:rsid w:val="00795A38"/>
    <w:rsid w:val="0083770F"/>
    <w:rsid w:val="008422A1"/>
    <w:rsid w:val="00902FDE"/>
    <w:rsid w:val="00972744"/>
    <w:rsid w:val="009F362E"/>
    <w:rsid w:val="00A26CD3"/>
    <w:rsid w:val="00AD5C3F"/>
    <w:rsid w:val="00AF0622"/>
    <w:rsid w:val="00B96AE7"/>
    <w:rsid w:val="00D93246"/>
    <w:rsid w:val="00DC5FC3"/>
    <w:rsid w:val="00E01EFD"/>
    <w:rsid w:val="00E32A4E"/>
    <w:rsid w:val="00E50141"/>
    <w:rsid w:val="00E52741"/>
    <w:rsid w:val="00E6364A"/>
    <w:rsid w:val="00EE07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A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F36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362E"/>
  </w:style>
  <w:style w:type="paragraph" w:styleId="Footer">
    <w:name w:val="footer"/>
    <w:basedOn w:val="Normal"/>
    <w:link w:val="FooterChar"/>
    <w:uiPriority w:val="99"/>
    <w:unhideWhenUsed/>
    <w:rsid w:val="009F36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362E"/>
  </w:style>
  <w:style w:type="character" w:styleId="Hyperlink">
    <w:name w:val="Hyperlink"/>
    <w:basedOn w:val="DefaultParagraphFont"/>
    <w:semiHidden/>
    <w:rsid w:val="00902FDE"/>
    <w:rPr>
      <w:color w:val="0000FF"/>
      <w:u w:val="single"/>
    </w:rPr>
  </w:style>
  <w:style w:type="character" w:styleId="FollowedHyperlink">
    <w:name w:val="FollowedHyperlink"/>
    <w:basedOn w:val="DefaultParagraphFont"/>
    <w:uiPriority w:val="99"/>
    <w:semiHidden/>
    <w:unhideWhenUsed/>
    <w:rsid w:val="00902FDE"/>
    <w:rPr>
      <w:color w:val="800080" w:themeColor="followedHyperlink"/>
      <w:u w:val="single"/>
    </w:rPr>
  </w:style>
  <w:style w:type="character" w:styleId="CommentReference">
    <w:name w:val="annotation reference"/>
    <w:basedOn w:val="DefaultParagraphFont"/>
    <w:uiPriority w:val="99"/>
    <w:semiHidden/>
    <w:unhideWhenUsed/>
    <w:rsid w:val="00E32A4E"/>
    <w:rPr>
      <w:sz w:val="16"/>
      <w:szCs w:val="16"/>
    </w:rPr>
  </w:style>
  <w:style w:type="paragraph" w:styleId="CommentText">
    <w:name w:val="annotation text"/>
    <w:basedOn w:val="Normal"/>
    <w:link w:val="CommentTextChar"/>
    <w:uiPriority w:val="99"/>
    <w:semiHidden/>
    <w:unhideWhenUsed/>
    <w:rsid w:val="00E32A4E"/>
    <w:pPr>
      <w:spacing w:line="240" w:lineRule="auto"/>
    </w:pPr>
    <w:rPr>
      <w:sz w:val="20"/>
      <w:szCs w:val="20"/>
    </w:rPr>
  </w:style>
  <w:style w:type="character" w:customStyle="1" w:styleId="CommentTextChar">
    <w:name w:val="Comment Text Char"/>
    <w:basedOn w:val="DefaultParagraphFont"/>
    <w:link w:val="CommentText"/>
    <w:uiPriority w:val="99"/>
    <w:semiHidden/>
    <w:rsid w:val="00E32A4E"/>
    <w:rPr>
      <w:sz w:val="20"/>
      <w:szCs w:val="20"/>
    </w:rPr>
  </w:style>
  <w:style w:type="paragraph" w:styleId="CommentSubject">
    <w:name w:val="annotation subject"/>
    <w:basedOn w:val="CommentText"/>
    <w:next w:val="CommentText"/>
    <w:link w:val="CommentSubjectChar"/>
    <w:uiPriority w:val="99"/>
    <w:semiHidden/>
    <w:unhideWhenUsed/>
    <w:rsid w:val="00E32A4E"/>
    <w:rPr>
      <w:b/>
      <w:bCs/>
    </w:rPr>
  </w:style>
  <w:style w:type="character" w:customStyle="1" w:styleId="CommentSubjectChar">
    <w:name w:val="Comment Subject Char"/>
    <w:basedOn w:val="CommentTextChar"/>
    <w:link w:val="CommentSubject"/>
    <w:uiPriority w:val="99"/>
    <w:semiHidden/>
    <w:rsid w:val="00E32A4E"/>
    <w:rPr>
      <w:b/>
      <w:bCs/>
    </w:rPr>
  </w:style>
  <w:style w:type="paragraph" w:styleId="BalloonText">
    <w:name w:val="Balloon Text"/>
    <w:basedOn w:val="Normal"/>
    <w:link w:val="BalloonTextChar"/>
    <w:uiPriority w:val="99"/>
    <w:semiHidden/>
    <w:unhideWhenUsed/>
    <w:rsid w:val="00E32A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A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ebscohost.com/login.aspx?direct=true&amp;db=f5h&amp;AN=37585862&amp;site=ehost-live" TargetMode="External"/><Relationship Id="rId13" Type="http://schemas.openxmlformats.org/officeDocument/2006/relationships/package" Target="embeddings/Microsoft_Office_Excel_Worksheet1.xlsx"/><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2.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eroids-and-baseball.com/" TargetMode="External"/><Relationship Id="rId4" Type="http://schemas.openxmlformats.org/officeDocument/2006/relationships/webSettings" Target="webSettings.xml"/><Relationship Id="rId9" Type="http://schemas.openxmlformats.org/officeDocument/2006/relationships/hyperlink" Target="http://media.www.eaglenews.org/media/storage/paper1344/news/2009/04/15/SportsColumn/Time-To.Put.A.Cap.On.Baseball-3710648.s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0A206-3A3D-4050-8069-E14FF23A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2350</Words>
  <Characters>13399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David Yarnell</cp:lastModifiedBy>
  <cp:revision>2</cp:revision>
  <dcterms:created xsi:type="dcterms:W3CDTF">2009-05-28T00:47:00Z</dcterms:created>
  <dcterms:modified xsi:type="dcterms:W3CDTF">2009-05-28T00:47:00Z</dcterms:modified>
</cp:coreProperties>
</file>